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4FB" w14:textId="1C8F79D7" w:rsidR="009F1C71" w:rsidRPr="00871F77" w:rsidRDefault="009F1C71" w:rsidP="00415ED9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3 </w:t>
      </w:r>
      <w:r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 </w:t>
      </w:r>
      <w:r w:rsidR="00415ED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Zapytania Ofertowego nr ZZP.261.200.2025.MC </w:t>
      </w:r>
    </w:p>
    <w:p w14:paraId="04C99555" w14:textId="5F63C844" w:rsidR="009F1C71" w:rsidRPr="006E502E" w:rsidRDefault="00415ED9" w:rsidP="009F1C71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Wzór do zadania 1,2,3,4,5</w:t>
      </w:r>
    </w:p>
    <w:p w14:paraId="7880E36F" w14:textId="4903CDF5" w:rsidR="007857D0" w:rsidRPr="00BC0C23" w:rsidRDefault="007857D0" w:rsidP="00017C40">
      <w:pPr>
        <w:spacing w:line="276" w:lineRule="auto"/>
        <w:jc w:val="right"/>
        <w:outlineLvl w:val="0"/>
        <w:rPr>
          <w:rFonts w:asciiTheme="minorHAnsi" w:hAnsiTheme="minorHAnsi" w:cstheme="minorHAnsi"/>
          <w:spacing w:val="-4"/>
          <w:w w:val="105"/>
          <w:sz w:val="22"/>
          <w:szCs w:val="22"/>
          <w:lang w:eastAsia="en-US"/>
        </w:rPr>
      </w:pPr>
    </w:p>
    <w:p w14:paraId="064F4F0C" w14:textId="51BF794D" w:rsidR="005B7160" w:rsidRDefault="005B7160" w:rsidP="005B716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74207299"/>
      <w:r w:rsidRPr="00BC0C23">
        <w:rPr>
          <w:rFonts w:asciiTheme="minorHAnsi" w:hAnsiTheme="minorHAnsi" w:cstheme="minorHAnsi"/>
          <w:b/>
          <w:sz w:val="22"/>
          <w:szCs w:val="22"/>
        </w:rPr>
        <w:t xml:space="preserve">Umowa </w:t>
      </w:r>
      <w:r w:rsidR="002E5D2C">
        <w:rPr>
          <w:rFonts w:asciiTheme="minorHAnsi" w:hAnsiTheme="minorHAnsi" w:cstheme="minorHAnsi"/>
          <w:b/>
          <w:sz w:val="22"/>
          <w:szCs w:val="22"/>
        </w:rPr>
        <w:t>nr ………………………………………….</w:t>
      </w:r>
      <w:r w:rsidR="00415ED9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415ED9" w:rsidRPr="00415ED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="00415ED9" w:rsidRPr="006E50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WZÓR</w:t>
      </w:r>
      <w:r w:rsidR="00415ED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UMOWY</w:t>
      </w:r>
    </w:p>
    <w:bookmarkEnd w:id="0"/>
    <w:p w14:paraId="02842350" w14:textId="6C61B48E" w:rsidR="009F1C71" w:rsidRPr="00BC0C23" w:rsidRDefault="009F1C71" w:rsidP="005B7160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2E5D2C">
        <w:rPr>
          <w:rFonts w:asciiTheme="minorHAnsi" w:hAnsiTheme="minorHAnsi" w:cstheme="minorHAnsi"/>
          <w:b/>
          <w:sz w:val="22"/>
          <w:szCs w:val="22"/>
        </w:rPr>
        <w:t xml:space="preserve">usługę </w:t>
      </w:r>
      <w:r w:rsidR="00B21AD6">
        <w:rPr>
          <w:rFonts w:asciiTheme="minorHAnsi" w:hAnsiTheme="minorHAnsi" w:cstheme="minorHAnsi"/>
          <w:b/>
          <w:sz w:val="22"/>
          <w:szCs w:val="22"/>
        </w:rPr>
        <w:t>dostęp</w:t>
      </w:r>
      <w:r w:rsidR="002E5D2C">
        <w:rPr>
          <w:rFonts w:asciiTheme="minorHAnsi" w:hAnsiTheme="minorHAnsi" w:cstheme="minorHAnsi"/>
          <w:b/>
          <w:sz w:val="22"/>
          <w:szCs w:val="22"/>
        </w:rPr>
        <w:t>u</w:t>
      </w:r>
      <w:r w:rsidR="00B21AD6">
        <w:rPr>
          <w:rFonts w:asciiTheme="minorHAnsi" w:hAnsiTheme="minorHAnsi" w:cstheme="minorHAnsi"/>
          <w:b/>
          <w:sz w:val="22"/>
          <w:szCs w:val="22"/>
        </w:rPr>
        <w:t xml:space="preserve"> do Internetu</w:t>
      </w:r>
      <w:r w:rsidR="002B189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6997200" w14:textId="009C2BB2" w:rsidR="009F1C71" w:rsidRPr="00871F77" w:rsidRDefault="009F1C71" w:rsidP="009F1C71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0A064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 rezultacie przeprowadzenia przez Zamawiającego postępowania o udzielenie zamówienia </w:t>
      </w:r>
      <w:r w:rsidR="008C5B2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</w:r>
      <w:bookmarkStart w:id="1" w:name="_Hlk199420477"/>
      <w:r w:rsidR="008C5B22">
        <w:rPr>
          <w:rFonts w:asciiTheme="minorHAnsi" w:eastAsia="Calibri" w:hAnsiTheme="minorHAnsi" w:cstheme="minorHAnsi"/>
          <w:color w:val="000000" w:themeColor="text1"/>
          <w:sz w:val="22"/>
          <w:szCs w:val="22"/>
          <w:u w:val="dotted"/>
        </w:rPr>
        <w:t>(</w:t>
      </w:r>
      <w:r w:rsidR="008C5B22" w:rsidRPr="00E311F3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u w:val="dotted"/>
        </w:rPr>
        <w:t>zapisy dotyczące wybranego trybu postępowania — uzupełnia Zespół ds. Zamówień Publicznych</w:t>
      </w:r>
      <w:r w:rsidR="008C5B22">
        <w:rPr>
          <w:rFonts w:asciiTheme="minorHAnsi" w:eastAsia="Calibri" w:hAnsiTheme="minorHAnsi" w:cstheme="minorHAnsi"/>
          <w:color w:val="000000" w:themeColor="text1"/>
          <w:sz w:val="22"/>
          <w:szCs w:val="22"/>
          <w:u w:val="dotted"/>
        </w:rPr>
        <w:t>)</w:t>
      </w:r>
      <w:r w:rsidRPr="000A064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bookmarkEnd w:id="1"/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</w:r>
      <w:r w:rsidRPr="000A0642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 dniu ………………………………..……. r. w Warszawie zostaje zawarta umowa pomiędzy: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Województwem Mazowieckim, ul. Jagiellońska 26, 03-719 Warszawa, NIP: 113-24-53-940,</w:t>
      </w:r>
    </w:p>
    <w:p w14:paraId="37B73A2D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jako NABYWCĄ,</w:t>
      </w:r>
    </w:p>
    <w:p w14:paraId="0B3F9177" w14:textId="57DBEC01" w:rsidR="009F1C71" w:rsidRPr="00871F77" w:rsidRDefault="009F1C71" w:rsidP="009F1C71">
      <w:pPr>
        <w:keepNext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Wojewódzkim Urzędem Pracy w Warszawie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ul. </w:t>
      </w:r>
      <w:r w:rsidR="0047771B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Chłodna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47771B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52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, 0</w:t>
      </w:r>
      <w:r w:rsidR="0047771B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0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-</w:t>
      </w:r>
      <w:r w:rsidR="0047771B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872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 xml:space="preserve"> Warszawa,</w:t>
      </w:r>
    </w:p>
    <w:p w14:paraId="20BC2FCA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jako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ODBIORCĄ, </w:t>
      </w:r>
    </w:p>
    <w:p w14:paraId="6E821CA4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reprezentowanym przez:</w:t>
      </w:r>
    </w:p>
    <w:p w14:paraId="1091ABA1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Pana Tomasza Sieradza — Dyrektora Wojewódzkiego Urzędu Pracy w Warszawie 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podstawie pełnomocnictwa udzielonego przez Zarząd Województwa Mazowieckiego,</w:t>
      </w:r>
    </w:p>
    <w:p w14:paraId="3F71F044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zwanym dalej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Zamawiającym</w:t>
      </w:r>
    </w:p>
    <w:p w14:paraId="111B4410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5E0EC7BE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 firmą: ……………………………………………………………………………………</w:t>
      </w:r>
    </w:p>
    <w:p w14:paraId="7811AB1F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siedzibą…………………………………………………………………………………</w:t>
      </w:r>
    </w:p>
    <w:p w14:paraId="58DEC211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wpisaną do Krajowego Rejestru Sądowego pod numerem KRS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……………………….</w:t>
      </w:r>
    </w:p>
    <w:p w14:paraId="74C7DF1D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NIP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…………………….</w:t>
      </w:r>
    </w:p>
    <w:p w14:paraId="32C74CAE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REGON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…………………..</w:t>
      </w:r>
    </w:p>
    <w:p w14:paraId="22D56D7A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wysokość kapitału zakładowego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………………………</w:t>
      </w:r>
    </w:p>
    <w:p w14:paraId="70D5B8FC" w14:textId="77777777" w:rsidR="009F1C71" w:rsidRPr="00871F77" w:rsidRDefault="009F1C71" w:rsidP="009F1C71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reprezentowaną przez…………………………………………………………………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..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…………………</w:t>
      </w:r>
    </w:p>
    <w:p w14:paraId="57CC96D1" w14:textId="53BAB564" w:rsidR="00A96886" w:rsidRPr="00BC0C23" w:rsidRDefault="009F1C71" w:rsidP="009F1C71">
      <w:pPr>
        <w:keepNext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zwaną dalej w treści umowy </w:t>
      </w:r>
      <w:r w:rsidRPr="00871F77"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Wykonawcą</w:t>
      </w:r>
      <w:r w:rsidRPr="00871F77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5EC2BFB8" w14:textId="77777777" w:rsidR="00A96886" w:rsidRPr="00BC0C23" w:rsidRDefault="00A96886" w:rsidP="00017C40">
      <w:pPr>
        <w:spacing w:before="216" w:line="276" w:lineRule="auto"/>
        <w:jc w:val="both"/>
        <w:rPr>
          <w:rFonts w:asciiTheme="minorHAnsi" w:hAnsiTheme="minorHAnsi" w:cstheme="minorHAnsi"/>
          <w:spacing w:val="-3"/>
          <w:w w:val="105"/>
          <w:sz w:val="22"/>
          <w:szCs w:val="22"/>
          <w:lang w:eastAsia="en-US"/>
        </w:rPr>
      </w:pPr>
    </w:p>
    <w:p w14:paraId="3C2EDFCA" w14:textId="3CCD9E5C" w:rsidR="00017C40" w:rsidRDefault="007857D0" w:rsidP="00017C40">
      <w:pPr>
        <w:keepNext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C0C23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374111E1" w14:textId="2E46F55B" w:rsidR="009F1C71" w:rsidRPr="00BC0C23" w:rsidRDefault="009F1C71" w:rsidP="00AD1E64">
      <w:pPr>
        <w:keepNext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5E8F7E21" w14:textId="7060D1A9" w:rsidR="009F1C71" w:rsidRPr="00F14FDA" w:rsidRDefault="007857D0" w:rsidP="00FF4C6B">
      <w:pPr>
        <w:pStyle w:val="Tekstpodstawowy2"/>
        <w:numPr>
          <w:ilvl w:val="0"/>
          <w:numId w:val="3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F14FDA">
        <w:rPr>
          <w:rFonts w:asciiTheme="minorHAnsi" w:hAnsiTheme="minorHAnsi" w:cstheme="minorHAnsi"/>
          <w:sz w:val="22"/>
          <w:szCs w:val="22"/>
        </w:rPr>
        <w:t xml:space="preserve">Przedmiotem niniejszej Umowy jest świadczenie przez Wykonawcę na rzecz </w:t>
      </w:r>
      <w:r w:rsidR="00F14FDA" w:rsidRPr="00F14FDA">
        <w:rPr>
          <w:rFonts w:asciiTheme="minorHAnsi" w:hAnsiTheme="minorHAnsi" w:cstheme="minorHAnsi"/>
          <w:sz w:val="22"/>
          <w:szCs w:val="22"/>
        </w:rPr>
        <w:t>Zamawiającego</w:t>
      </w:r>
      <w:r w:rsidRPr="00F14FDA">
        <w:rPr>
          <w:rFonts w:asciiTheme="minorHAnsi" w:hAnsiTheme="minorHAnsi" w:cstheme="minorHAnsi"/>
          <w:sz w:val="22"/>
          <w:szCs w:val="22"/>
        </w:rPr>
        <w:t xml:space="preserve"> usługi</w:t>
      </w:r>
      <w:r w:rsidR="00F14FDA">
        <w:rPr>
          <w:rFonts w:asciiTheme="minorHAnsi" w:hAnsiTheme="minorHAnsi" w:cstheme="minorHAnsi"/>
          <w:sz w:val="22"/>
          <w:szCs w:val="22"/>
        </w:rPr>
        <w:t xml:space="preserve"> d</w:t>
      </w:r>
      <w:r w:rsidRPr="00F14FDA">
        <w:rPr>
          <w:rFonts w:asciiTheme="minorHAnsi" w:hAnsiTheme="minorHAnsi" w:cstheme="minorHAnsi"/>
          <w:sz w:val="22"/>
          <w:szCs w:val="22"/>
        </w:rPr>
        <w:t>ostęp</w:t>
      </w:r>
      <w:r w:rsidR="00F14FDA">
        <w:rPr>
          <w:rFonts w:asciiTheme="minorHAnsi" w:hAnsiTheme="minorHAnsi" w:cstheme="minorHAnsi"/>
          <w:sz w:val="22"/>
          <w:szCs w:val="22"/>
        </w:rPr>
        <w:t>u</w:t>
      </w:r>
      <w:r w:rsidRPr="00F14FDA">
        <w:rPr>
          <w:rFonts w:asciiTheme="minorHAnsi" w:hAnsiTheme="minorHAnsi" w:cstheme="minorHAnsi"/>
          <w:sz w:val="22"/>
          <w:szCs w:val="22"/>
        </w:rPr>
        <w:t xml:space="preserve"> do Internetu, zwaną dalej „Usługą”, polegającej na zapewnieniu dostępu do Internetu o parametrach technicznych wskazanych </w:t>
      </w:r>
      <w:r w:rsidR="0068248A" w:rsidRPr="00F14FDA">
        <w:rPr>
          <w:rFonts w:asciiTheme="minorHAnsi" w:hAnsiTheme="minorHAnsi" w:cstheme="minorHAnsi"/>
          <w:sz w:val="22"/>
          <w:szCs w:val="22"/>
        </w:rPr>
        <w:t xml:space="preserve">w </w:t>
      </w:r>
      <w:r w:rsidR="00537419" w:rsidRPr="00C77E6B">
        <w:rPr>
          <w:rFonts w:asciiTheme="minorHAnsi" w:hAnsiTheme="minorHAnsi" w:cstheme="minorHAnsi"/>
          <w:sz w:val="22"/>
          <w:szCs w:val="22"/>
        </w:rPr>
        <w:t>Szczegółow</w:t>
      </w:r>
      <w:r w:rsidR="00537419">
        <w:rPr>
          <w:rFonts w:asciiTheme="minorHAnsi" w:hAnsiTheme="minorHAnsi" w:cstheme="minorHAnsi"/>
          <w:sz w:val="22"/>
          <w:szCs w:val="22"/>
        </w:rPr>
        <w:t>ym opisie przedmiotu zamówienia</w:t>
      </w:r>
      <w:r w:rsidR="00A753D9">
        <w:rPr>
          <w:rFonts w:asciiTheme="minorHAnsi" w:hAnsiTheme="minorHAnsi" w:cstheme="minorHAnsi"/>
          <w:sz w:val="22"/>
          <w:szCs w:val="22"/>
        </w:rPr>
        <w:t xml:space="preserve"> stanowiącym Załącznik nr 1 do niniejszej umowy.</w:t>
      </w:r>
    </w:p>
    <w:p w14:paraId="45E55EA5" w14:textId="0B6CB211" w:rsidR="009F1C71" w:rsidRDefault="009F1C71" w:rsidP="009F1C71">
      <w:pPr>
        <w:pStyle w:val="Tekstpodstawowy2"/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A8B3BFE" w14:textId="77777777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6A893A17" w14:textId="013C319D" w:rsidR="009F1C71" w:rsidRDefault="009F1C71" w:rsidP="00AD1E6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</w:t>
      </w:r>
      <w:r w:rsidRPr="00871F77">
        <w:rPr>
          <w:rFonts w:asciiTheme="minorHAnsi" w:hAnsiTheme="minorHAnsi" w:cstheme="minorHAnsi"/>
          <w:b/>
          <w:sz w:val="22"/>
          <w:szCs w:val="22"/>
        </w:rPr>
        <w:t>ealizacj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przedmiotu umowy</w:t>
      </w:r>
    </w:p>
    <w:p w14:paraId="49543A7E" w14:textId="60CB268A" w:rsidR="00B21AD6" w:rsidRDefault="00B21AD6" w:rsidP="00415ED9">
      <w:pPr>
        <w:pStyle w:val="Tekstpodstawowy2"/>
        <w:numPr>
          <w:ilvl w:val="0"/>
          <w:numId w:val="9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0C23">
        <w:rPr>
          <w:rFonts w:asciiTheme="minorHAnsi" w:hAnsiTheme="minorHAnsi" w:cstheme="minorHAnsi"/>
          <w:sz w:val="22"/>
          <w:szCs w:val="22"/>
        </w:rPr>
        <w:t xml:space="preserve">Zakres świadczonej przez Wykonawcę Usługi </w:t>
      </w:r>
      <w:r w:rsidR="00E47CC5">
        <w:rPr>
          <w:rFonts w:asciiTheme="minorHAnsi" w:hAnsiTheme="minorHAnsi" w:cstheme="minorHAnsi"/>
          <w:sz w:val="22"/>
          <w:szCs w:val="22"/>
        </w:rPr>
        <w:t>będzie zgodny</w:t>
      </w:r>
      <w:r w:rsidR="00F76D24">
        <w:rPr>
          <w:rFonts w:asciiTheme="minorHAnsi" w:hAnsiTheme="minorHAnsi" w:cstheme="minorHAnsi"/>
          <w:sz w:val="22"/>
          <w:szCs w:val="22"/>
        </w:rPr>
        <w:t xml:space="preserve"> ze </w:t>
      </w:r>
      <w:r w:rsidR="00BF1F78">
        <w:rPr>
          <w:rFonts w:asciiTheme="minorHAnsi" w:hAnsiTheme="minorHAnsi" w:cstheme="minorHAnsi"/>
          <w:sz w:val="22"/>
          <w:szCs w:val="22"/>
        </w:rPr>
        <w:t>S</w:t>
      </w:r>
      <w:r w:rsidR="00F76D24">
        <w:rPr>
          <w:rFonts w:asciiTheme="minorHAnsi" w:hAnsiTheme="minorHAnsi" w:cstheme="minorHAnsi"/>
          <w:sz w:val="22"/>
          <w:szCs w:val="22"/>
        </w:rPr>
        <w:t>zczegółowym opisem przedmiotu zamówienia</w:t>
      </w:r>
      <w:r w:rsidR="00A753D9">
        <w:rPr>
          <w:rFonts w:asciiTheme="minorHAnsi" w:hAnsiTheme="minorHAnsi" w:cstheme="minorHAnsi"/>
          <w:sz w:val="22"/>
          <w:szCs w:val="22"/>
        </w:rPr>
        <w:t xml:space="preserve"> stanowiącym Załącznik nr 1 do niniejszej umowy</w:t>
      </w:r>
      <w:r w:rsidR="00F76D24">
        <w:rPr>
          <w:rFonts w:asciiTheme="minorHAnsi" w:hAnsiTheme="minorHAnsi" w:cstheme="minorHAnsi"/>
          <w:sz w:val="22"/>
          <w:szCs w:val="22"/>
        </w:rPr>
        <w:t>.</w:t>
      </w:r>
    </w:p>
    <w:p w14:paraId="6C926900" w14:textId="3110E886" w:rsidR="00EC3C69" w:rsidRPr="00BC0C23" w:rsidRDefault="00EC3C69" w:rsidP="00415ED9">
      <w:pPr>
        <w:pStyle w:val="Tekstpodstawowy2"/>
        <w:numPr>
          <w:ilvl w:val="0"/>
          <w:numId w:val="9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oferuje przedmiot umowy o parametrach ……………… </w:t>
      </w:r>
      <w:proofErr w:type="spellStart"/>
      <w:r>
        <w:rPr>
          <w:rFonts w:asciiTheme="minorHAnsi" w:hAnsiTheme="minorHAnsi" w:cstheme="minorHAnsi"/>
          <w:sz w:val="22"/>
          <w:szCs w:val="22"/>
        </w:rPr>
        <w:t>download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/ ………………… </w:t>
      </w:r>
      <w:proofErr w:type="spellStart"/>
      <w:r>
        <w:rPr>
          <w:rFonts w:asciiTheme="minorHAnsi" w:hAnsiTheme="minorHAnsi" w:cstheme="minorHAnsi"/>
          <w:sz w:val="22"/>
          <w:szCs w:val="22"/>
        </w:rPr>
        <w:t>upload</w:t>
      </w:r>
      <w:proofErr w:type="spellEnd"/>
    </w:p>
    <w:p w14:paraId="2925B84D" w14:textId="05D92D71" w:rsidR="00B21AD6" w:rsidRPr="00BC0C23" w:rsidRDefault="00B21AD6" w:rsidP="00415ED9">
      <w:pPr>
        <w:pStyle w:val="Tekstpodstawowy2"/>
        <w:numPr>
          <w:ilvl w:val="0"/>
          <w:numId w:val="9"/>
        </w:numPr>
        <w:overflowPunct/>
        <w:autoSpaceDE/>
        <w:autoSpaceDN/>
        <w:adjustRightInd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C0C23">
        <w:rPr>
          <w:rFonts w:asciiTheme="minorHAnsi" w:hAnsiTheme="minorHAnsi" w:cstheme="minorHAnsi"/>
          <w:sz w:val="22"/>
          <w:szCs w:val="22"/>
        </w:rPr>
        <w:t xml:space="preserve">Wykonawca może świadczyć na wniosek </w:t>
      </w:r>
      <w:r w:rsidR="003308C5">
        <w:rPr>
          <w:rFonts w:asciiTheme="minorHAnsi" w:hAnsiTheme="minorHAnsi" w:cstheme="minorHAnsi"/>
          <w:sz w:val="22"/>
          <w:szCs w:val="22"/>
        </w:rPr>
        <w:t>Zamawiającego</w:t>
      </w:r>
      <w:r w:rsidRPr="00BC0C23">
        <w:rPr>
          <w:rFonts w:asciiTheme="minorHAnsi" w:hAnsiTheme="minorHAnsi" w:cstheme="minorHAnsi"/>
          <w:sz w:val="22"/>
          <w:szCs w:val="22"/>
        </w:rPr>
        <w:t xml:space="preserve"> usługi dodatkowe wskazane w Cenniku</w:t>
      </w:r>
      <w:r w:rsidR="00CC7B38">
        <w:rPr>
          <w:rFonts w:asciiTheme="minorHAnsi" w:hAnsiTheme="minorHAnsi" w:cstheme="minorHAnsi"/>
          <w:sz w:val="22"/>
          <w:szCs w:val="22"/>
        </w:rPr>
        <w:t xml:space="preserve"> </w:t>
      </w:r>
      <w:r w:rsidR="00B06B67">
        <w:rPr>
          <w:rFonts w:asciiTheme="minorHAnsi" w:hAnsiTheme="minorHAnsi" w:cstheme="minorHAnsi"/>
          <w:sz w:val="22"/>
          <w:szCs w:val="22"/>
        </w:rPr>
        <w:br/>
      </w:r>
      <w:r w:rsidR="00CC7B38">
        <w:rPr>
          <w:rFonts w:asciiTheme="minorHAnsi" w:hAnsiTheme="minorHAnsi" w:cstheme="minorHAnsi"/>
          <w:sz w:val="22"/>
          <w:szCs w:val="22"/>
        </w:rPr>
        <w:t>i zgodne z Regulaminem świadczenia usług Wykonawcy</w:t>
      </w:r>
      <w:r w:rsidRPr="00BC0C23">
        <w:rPr>
          <w:rFonts w:asciiTheme="minorHAnsi" w:hAnsiTheme="minorHAnsi" w:cstheme="minorHAnsi"/>
          <w:sz w:val="22"/>
          <w:szCs w:val="22"/>
        </w:rPr>
        <w:t>.</w:t>
      </w:r>
      <w:r w:rsidR="009E3635">
        <w:rPr>
          <w:rFonts w:asciiTheme="minorHAnsi" w:hAnsiTheme="minorHAnsi" w:cstheme="minorHAnsi"/>
          <w:sz w:val="22"/>
          <w:szCs w:val="22"/>
        </w:rPr>
        <w:t xml:space="preserve"> Cennik i Regulamin dodatkowych usług stanowią załączniki do niniejszej umowy.</w:t>
      </w:r>
    </w:p>
    <w:p w14:paraId="7D48021D" w14:textId="77777777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390A31" w14:textId="77777777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4248E313" w14:textId="34131025" w:rsidR="009F1C71" w:rsidRDefault="009F1C71" w:rsidP="00AD1E6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Odbiór przedmiotu umowy</w:t>
      </w:r>
    </w:p>
    <w:p w14:paraId="3EE6788D" w14:textId="1389B8B8" w:rsidR="004E1215" w:rsidRDefault="004E1215" w:rsidP="00FF4C6B">
      <w:pPr>
        <w:numPr>
          <w:ilvl w:val="0"/>
          <w:numId w:val="4"/>
        </w:numPr>
        <w:tabs>
          <w:tab w:val="clear" w:pos="2340"/>
          <w:tab w:val="num" w:pos="426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Usługi zobowiązuje się do uruchomienia usługi </w:t>
      </w:r>
      <w:r w:rsidR="007B7E2B">
        <w:rPr>
          <w:rFonts w:asciiTheme="minorHAnsi" w:hAnsiTheme="minorHAnsi" w:cstheme="minorHAnsi"/>
          <w:sz w:val="22"/>
          <w:szCs w:val="22"/>
        </w:rPr>
        <w:t xml:space="preserve">od </w:t>
      </w:r>
      <w:r w:rsidR="00642D96" w:rsidRPr="004E6E6E">
        <w:rPr>
          <w:rFonts w:asciiTheme="minorHAnsi" w:hAnsiTheme="minorHAnsi" w:cstheme="minorHAnsi"/>
          <w:bCs/>
          <w:sz w:val="22"/>
          <w:szCs w:val="22"/>
        </w:rPr>
        <w:t>01.08.2025 r.</w:t>
      </w:r>
      <w:r w:rsidR="00642D96" w:rsidRPr="00642D96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01E63410" w14:textId="6ADCD6EE" w:rsidR="00E47CC5" w:rsidRDefault="00B21AD6" w:rsidP="00E47CC5">
      <w:pPr>
        <w:pStyle w:val="Tekstpodstawowy2"/>
        <w:numPr>
          <w:ilvl w:val="0"/>
          <w:numId w:val="4"/>
        </w:numPr>
        <w:overflowPunct/>
        <w:autoSpaceDE/>
        <w:autoSpaceDN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Uruchomienie Usługi </w:t>
      </w:r>
      <w:r w:rsidR="00E47CC5" w:rsidRPr="00C77E6B">
        <w:rPr>
          <w:rFonts w:asciiTheme="minorHAnsi" w:hAnsiTheme="minorHAnsi" w:cstheme="minorHAnsi"/>
          <w:sz w:val="22"/>
          <w:szCs w:val="22"/>
        </w:rPr>
        <w:t>w terminie określonym w Szczegółow</w:t>
      </w:r>
      <w:r w:rsidR="00E47CC5">
        <w:rPr>
          <w:rFonts w:asciiTheme="minorHAnsi" w:hAnsiTheme="minorHAnsi" w:cstheme="minorHAnsi"/>
          <w:sz w:val="22"/>
          <w:szCs w:val="22"/>
        </w:rPr>
        <w:t xml:space="preserve">ym opisie przedmiotu zamówienia </w:t>
      </w:r>
      <w:r w:rsidR="0019706C">
        <w:rPr>
          <w:rFonts w:asciiTheme="minorHAnsi" w:hAnsiTheme="minorHAnsi" w:cstheme="minorHAnsi"/>
          <w:sz w:val="22"/>
          <w:szCs w:val="22"/>
        </w:rPr>
        <w:t xml:space="preserve">stanowiącym Załącznik nr 1 do niniejszej umowy </w:t>
      </w:r>
      <w:r w:rsidR="00E47CC5">
        <w:rPr>
          <w:rFonts w:asciiTheme="minorHAnsi" w:hAnsiTheme="minorHAnsi" w:cstheme="minorHAnsi"/>
          <w:sz w:val="22"/>
          <w:szCs w:val="22"/>
        </w:rPr>
        <w:t>zostanie potwierdzone</w:t>
      </w:r>
      <w:r w:rsidRPr="00C77E6B">
        <w:rPr>
          <w:rFonts w:asciiTheme="minorHAnsi" w:hAnsiTheme="minorHAnsi" w:cstheme="minorHAnsi"/>
          <w:sz w:val="22"/>
          <w:szCs w:val="22"/>
        </w:rPr>
        <w:t xml:space="preserve"> podpisan</w:t>
      </w:r>
      <w:r w:rsidR="00E47CC5">
        <w:rPr>
          <w:rFonts w:asciiTheme="minorHAnsi" w:hAnsiTheme="minorHAnsi" w:cstheme="minorHAnsi"/>
          <w:sz w:val="22"/>
          <w:szCs w:val="22"/>
        </w:rPr>
        <w:t>iem</w:t>
      </w:r>
      <w:r w:rsidRPr="00C77E6B">
        <w:rPr>
          <w:rFonts w:asciiTheme="minorHAnsi" w:hAnsiTheme="minorHAnsi" w:cstheme="minorHAnsi"/>
          <w:sz w:val="22"/>
          <w:szCs w:val="22"/>
        </w:rPr>
        <w:t xml:space="preserve"> protoko</w:t>
      </w:r>
      <w:r w:rsidR="00D41971">
        <w:rPr>
          <w:rFonts w:asciiTheme="minorHAnsi" w:hAnsiTheme="minorHAnsi" w:cstheme="minorHAnsi"/>
          <w:sz w:val="22"/>
          <w:szCs w:val="22"/>
        </w:rPr>
        <w:t>łu</w:t>
      </w:r>
      <w:r w:rsidRPr="00C77E6B">
        <w:rPr>
          <w:rFonts w:asciiTheme="minorHAnsi" w:hAnsiTheme="minorHAnsi" w:cstheme="minorHAnsi"/>
          <w:sz w:val="22"/>
          <w:szCs w:val="22"/>
        </w:rPr>
        <w:t xml:space="preserve"> zdawczo-odbiorcz</w:t>
      </w:r>
      <w:r w:rsidR="00D41971">
        <w:rPr>
          <w:rFonts w:asciiTheme="minorHAnsi" w:hAnsiTheme="minorHAnsi" w:cstheme="minorHAnsi"/>
          <w:sz w:val="22"/>
          <w:szCs w:val="22"/>
        </w:rPr>
        <w:t>ego</w:t>
      </w:r>
      <w:r w:rsidR="0019706C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Pr="00E47CC5">
        <w:rPr>
          <w:rFonts w:asciiTheme="minorHAnsi" w:hAnsiTheme="minorHAnsi" w:cstheme="minorHAnsi"/>
          <w:sz w:val="22"/>
          <w:szCs w:val="22"/>
        </w:rPr>
        <w:t>.</w:t>
      </w:r>
    </w:p>
    <w:p w14:paraId="209FB906" w14:textId="0AB4B604" w:rsidR="00B21AD6" w:rsidRPr="00E47CC5" w:rsidRDefault="00B21AD6" w:rsidP="00E47CC5">
      <w:pPr>
        <w:pStyle w:val="Tekstpodstawowy2"/>
        <w:numPr>
          <w:ilvl w:val="0"/>
          <w:numId w:val="4"/>
        </w:numPr>
        <w:overflowPunct/>
        <w:autoSpaceDE/>
        <w:autoSpaceDN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E47CC5">
        <w:rPr>
          <w:rFonts w:asciiTheme="minorHAnsi" w:hAnsiTheme="minorHAnsi" w:cstheme="minorHAnsi"/>
          <w:sz w:val="22"/>
          <w:szCs w:val="22"/>
        </w:rPr>
        <w:t xml:space="preserve">Za dzień </w:t>
      </w:r>
      <w:r w:rsidR="00FF2846" w:rsidRPr="004E6E6E">
        <w:rPr>
          <w:rFonts w:asciiTheme="minorHAnsi" w:hAnsiTheme="minorHAnsi" w:cstheme="minorHAnsi"/>
          <w:sz w:val="22"/>
          <w:szCs w:val="22"/>
        </w:rPr>
        <w:t>rozpoczęcia świadczenia</w:t>
      </w:r>
      <w:r w:rsidR="00FF2846" w:rsidRPr="00B21AD6">
        <w:rPr>
          <w:rFonts w:asciiTheme="minorHAnsi" w:hAnsiTheme="minorHAnsi" w:cstheme="minorHAnsi"/>
          <w:sz w:val="22"/>
          <w:szCs w:val="22"/>
        </w:rPr>
        <w:t xml:space="preserve"> </w:t>
      </w:r>
      <w:r w:rsidRPr="00E47CC5">
        <w:rPr>
          <w:rFonts w:asciiTheme="minorHAnsi" w:hAnsiTheme="minorHAnsi" w:cstheme="minorHAnsi"/>
          <w:sz w:val="22"/>
          <w:szCs w:val="22"/>
        </w:rPr>
        <w:t xml:space="preserve">Usługi uznaje się dzień </w:t>
      </w:r>
      <w:r w:rsidR="008A6BC0" w:rsidRPr="004E6E6E">
        <w:rPr>
          <w:rFonts w:asciiTheme="minorHAnsi" w:hAnsiTheme="minorHAnsi" w:cstheme="minorHAnsi"/>
          <w:bCs/>
          <w:sz w:val="22"/>
          <w:szCs w:val="22"/>
        </w:rPr>
        <w:t>01.08.2025 r.</w:t>
      </w:r>
      <w:r w:rsidRPr="00E47CC5">
        <w:rPr>
          <w:rFonts w:asciiTheme="minorHAnsi" w:hAnsiTheme="minorHAnsi" w:cstheme="minorHAnsi"/>
          <w:sz w:val="22"/>
          <w:szCs w:val="22"/>
        </w:rPr>
        <w:t xml:space="preserve">, a </w:t>
      </w:r>
      <w:r w:rsidR="003522A7" w:rsidRPr="00E47CC5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E47CC5">
        <w:rPr>
          <w:rFonts w:asciiTheme="minorHAnsi" w:hAnsiTheme="minorHAnsi" w:cstheme="minorHAnsi"/>
          <w:sz w:val="22"/>
          <w:szCs w:val="22"/>
        </w:rPr>
        <w:t xml:space="preserve">uiszcza opłaty od </w:t>
      </w:r>
      <w:r w:rsidR="00300608" w:rsidRPr="00E47CC5">
        <w:rPr>
          <w:rFonts w:asciiTheme="minorHAnsi" w:hAnsiTheme="minorHAnsi" w:cstheme="minorHAnsi"/>
          <w:sz w:val="22"/>
          <w:szCs w:val="22"/>
        </w:rPr>
        <w:t xml:space="preserve">tego </w:t>
      </w:r>
      <w:r w:rsidRPr="00E47CC5">
        <w:rPr>
          <w:rFonts w:asciiTheme="minorHAnsi" w:hAnsiTheme="minorHAnsi" w:cstheme="minorHAnsi"/>
          <w:sz w:val="22"/>
          <w:szCs w:val="22"/>
        </w:rPr>
        <w:t>dnia.</w:t>
      </w:r>
    </w:p>
    <w:p w14:paraId="2A89CD3C" w14:textId="5373B788" w:rsidR="00B21AD6" w:rsidRDefault="00B21AD6" w:rsidP="00FF4C6B">
      <w:pPr>
        <w:numPr>
          <w:ilvl w:val="0"/>
          <w:numId w:val="4"/>
        </w:numPr>
        <w:tabs>
          <w:tab w:val="clear" w:pos="2340"/>
          <w:tab w:val="num" w:pos="426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lastRenderedPageBreak/>
        <w:t xml:space="preserve">Jeżeli uruchomienie Usługi nie będzie mogło nastąpić w terminie, o którym mowa w ust. 1, </w:t>
      </w:r>
      <w:r w:rsidR="008B13BF">
        <w:rPr>
          <w:rFonts w:asciiTheme="minorHAnsi" w:hAnsiTheme="minorHAnsi" w:cstheme="minorHAnsi"/>
          <w:sz w:val="22"/>
          <w:szCs w:val="22"/>
        </w:rPr>
        <w:t>Zamawiaj</w:t>
      </w:r>
      <w:r w:rsidR="00D41971">
        <w:rPr>
          <w:rFonts w:asciiTheme="minorHAnsi" w:hAnsiTheme="minorHAnsi" w:cstheme="minorHAnsi"/>
          <w:sz w:val="22"/>
          <w:szCs w:val="22"/>
        </w:rPr>
        <w:t>ą</w:t>
      </w:r>
      <w:r w:rsidR="008B13BF">
        <w:rPr>
          <w:rFonts w:asciiTheme="minorHAnsi" w:hAnsiTheme="minorHAnsi" w:cstheme="minorHAnsi"/>
          <w:sz w:val="22"/>
          <w:szCs w:val="22"/>
        </w:rPr>
        <w:t>cy</w:t>
      </w:r>
      <w:r w:rsidRPr="00C77E6B">
        <w:rPr>
          <w:rFonts w:asciiTheme="minorHAnsi" w:hAnsiTheme="minorHAnsi" w:cstheme="minorHAnsi"/>
          <w:sz w:val="22"/>
          <w:szCs w:val="22"/>
        </w:rPr>
        <w:t xml:space="preserve"> może niezwłocznie rozwiązać Umowę poprzez złożenie pisemnego oświadczenia. </w:t>
      </w:r>
    </w:p>
    <w:p w14:paraId="5C6B5A69" w14:textId="77777777" w:rsidR="00AD1E64" w:rsidRDefault="00B21AD6" w:rsidP="00943A74">
      <w:pPr>
        <w:numPr>
          <w:ilvl w:val="0"/>
          <w:numId w:val="4"/>
        </w:numPr>
        <w:tabs>
          <w:tab w:val="clear" w:pos="2340"/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5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21AD6">
        <w:rPr>
          <w:rFonts w:asciiTheme="minorHAnsi" w:hAnsiTheme="minorHAnsi" w:cstheme="minorHAnsi"/>
          <w:sz w:val="22"/>
          <w:szCs w:val="22"/>
        </w:rPr>
        <w:t xml:space="preserve">Umowa zostaje zawarta na czas </w:t>
      </w:r>
      <w:r w:rsidR="00A839D5">
        <w:rPr>
          <w:rFonts w:asciiTheme="minorHAnsi" w:hAnsiTheme="minorHAnsi" w:cstheme="minorHAnsi"/>
          <w:sz w:val="22"/>
          <w:szCs w:val="22"/>
        </w:rPr>
        <w:t>…….</w:t>
      </w:r>
      <w:r w:rsidRPr="00B21AD6">
        <w:rPr>
          <w:rFonts w:asciiTheme="minorHAnsi" w:hAnsiTheme="minorHAnsi" w:cstheme="minorHAnsi"/>
          <w:sz w:val="22"/>
          <w:szCs w:val="22"/>
        </w:rPr>
        <w:t xml:space="preserve"> miesi</w:t>
      </w:r>
      <w:r w:rsidR="00E47CC5">
        <w:rPr>
          <w:rFonts w:asciiTheme="minorHAnsi" w:hAnsiTheme="minorHAnsi" w:cstheme="minorHAnsi"/>
          <w:sz w:val="22"/>
          <w:szCs w:val="22"/>
        </w:rPr>
        <w:t>ęcy</w:t>
      </w:r>
      <w:r w:rsidRPr="00B21AD6">
        <w:rPr>
          <w:rFonts w:asciiTheme="minorHAnsi" w:hAnsiTheme="minorHAnsi" w:cstheme="minorHAnsi"/>
          <w:sz w:val="22"/>
          <w:szCs w:val="22"/>
        </w:rPr>
        <w:t xml:space="preserve"> od dnia </w:t>
      </w:r>
      <w:bookmarkStart w:id="2" w:name="_Hlk199421597"/>
      <w:r w:rsidRPr="00B21AD6">
        <w:rPr>
          <w:rFonts w:asciiTheme="minorHAnsi" w:hAnsiTheme="minorHAnsi" w:cstheme="minorHAnsi"/>
          <w:sz w:val="22"/>
          <w:szCs w:val="22"/>
        </w:rPr>
        <w:t xml:space="preserve">rozpoczęcia świadczenia </w:t>
      </w:r>
      <w:bookmarkEnd w:id="2"/>
      <w:r w:rsidRPr="00B21AD6">
        <w:rPr>
          <w:rFonts w:asciiTheme="minorHAnsi" w:hAnsiTheme="minorHAnsi" w:cstheme="minorHAnsi"/>
          <w:sz w:val="22"/>
          <w:szCs w:val="22"/>
        </w:rPr>
        <w:t xml:space="preserve">Usługi. </w:t>
      </w:r>
    </w:p>
    <w:p w14:paraId="5B69BDB6" w14:textId="6EFF8A59" w:rsidR="00B21AD6" w:rsidRPr="00B21AD6" w:rsidRDefault="00B21AD6" w:rsidP="00AD1E64">
      <w:pPr>
        <w:overflowPunct w:val="0"/>
        <w:autoSpaceDE w:val="0"/>
        <w:autoSpaceDN w:val="0"/>
        <w:adjustRightInd w:val="0"/>
        <w:spacing w:line="276" w:lineRule="auto"/>
        <w:ind w:left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5E5D992" w14:textId="01F3C973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4</w:t>
      </w:r>
    </w:p>
    <w:p w14:paraId="3DD89EDD" w14:textId="283A7100" w:rsidR="009F1C71" w:rsidRDefault="009F1C71" w:rsidP="00AD1E6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Wynagrodzenie i zapłata wynagrodzenia</w:t>
      </w:r>
    </w:p>
    <w:p w14:paraId="76692149" w14:textId="64428A2D" w:rsidR="001539D9" w:rsidRPr="00A839D5" w:rsidRDefault="001539D9" w:rsidP="00415ED9">
      <w:pPr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Zamawiający zobowiązuje się zapłacić Wykonawcy wynagrodzenie za </w:t>
      </w:r>
      <w:r w:rsidR="001D31EE">
        <w:rPr>
          <w:rFonts w:asciiTheme="minorHAnsi" w:hAnsiTheme="minorHAnsi" w:cstheme="minorHAnsi"/>
          <w:sz w:val="22"/>
          <w:szCs w:val="22"/>
        </w:rPr>
        <w:t>realizację</w:t>
      </w:r>
      <w:r w:rsidRPr="00871F77">
        <w:rPr>
          <w:rFonts w:asciiTheme="minorHAnsi" w:hAnsiTheme="minorHAnsi" w:cstheme="minorHAnsi"/>
          <w:sz w:val="22"/>
          <w:szCs w:val="22"/>
        </w:rPr>
        <w:t xml:space="preserve"> przedmiotu umowy zgodnie ze złożoną przez Wykonawcę ofertą cenową </w:t>
      </w:r>
      <w:r w:rsidR="001D31EE">
        <w:rPr>
          <w:rFonts w:asciiTheme="minorHAnsi" w:hAnsiTheme="minorHAnsi" w:cstheme="minorHAnsi"/>
          <w:sz w:val="22"/>
          <w:szCs w:val="22"/>
        </w:rPr>
        <w:t xml:space="preserve">za cały okres trwania Umowy łącznie </w:t>
      </w:r>
      <w:r w:rsidRPr="00871F77">
        <w:rPr>
          <w:rFonts w:asciiTheme="minorHAnsi" w:hAnsiTheme="minorHAnsi" w:cstheme="minorHAnsi"/>
          <w:sz w:val="22"/>
          <w:szCs w:val="22"/>
        </w:rPr>
        <w:t xml:space="preserve">na kwotę: </w:t>
      </w:r>
      <w:r w:rsidRPr="00871F77">
        <w:rPr>
          <w:rFonts w:asciiTheme="minorHAnsi" w:hAnsiTheme="minorHAnsi" w:cstheme="minorHAnsi"/>
          <w:b/>
          <w:sz w:val="22"/>
          <w:szCs w:val="22"/>
        </w:rPr>
        <w:t>………..……… netto</w:t>
      </w:r>
      <w:r w:rsidR="001D31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71F77">
        <w:rPr>
          <w:rFonts w:asciiTheme="minorHAnsi" w:hAnsiTheme="minorHAnsi" w:cstheme="minorHAnsi"/>
          <w:b/>
          <w:sz w:val="22"/>
          <w:szCs w:val="22"/>
        </w:rPr>
        <w:t>+ …………….. zł podatku VAT (23%) = …………..……. zł brutto (słownie: ………………………….… ……………………………………………………………………………………… PLN).</w:t>
      </w:r>
    </w:p>
    <w:p w14:paraId="614F386C" w14:textId="25BE592F" w:rsidR="00267B90" w:rsidRPr="004E6E6E" w:rsidRDefault="00B55981" w:rsidP="00415ED9">
      <w:pPr>
        <w:pStyle w:val="Akapitzlist"/>
        <w:numPr>
          <w:ilvl w:val="0"/>
          <w:numId w:val="6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E6E">
        <w:rPr>
          <w:rFonts w:asciiTheme="minorHAnsi" w:hAnsiTheme="minorHAnsi" w:cstheme="minorHAnsi"/>
          <w:sz w:val="22"/>
          <w:szCs w:val="22"/>
        </w:rPr>
        <w:t xml:space="preserve">Wszelkie ewentualne koszty (w tym koszt urządzeń oraz aktywacji usługi) związane z uzyskaniem przez Zamawiającego dostępu do sieci Wykonawcy z tytułu </w:t>
      </w:r>
      <w:r w:rsidR="001D31EE" w:rsidRPr="004E6E6E">
        <w:rPr>
          <w:rFonts w:asciiTheme="minorHAnsi" w:hAnsiTheme="minorHAnsi" w:cstheme="minorHAnsi"/>
          <w:sz w:val="22"/>
          <w:szCs w:val="22"/>
        </w:rPr>
        <w:t>świadczenia usługi</w:t>
      </w:r>
      <w:r w:rsidRPr="004E6E6E">
        <w:rPr>
          <w:rFonts w:asciiTheme="minorHAnsi" w:hAnsiTheme="minorHAnsi" w:cstheme="minorHAnsi"/>
          <w:sz w:val="22"/>
          <w:szCs w:val="22"/>
        </w:rPr>
        <w:t xml:space="preserve"> wkalkulowane zostaną w miesięczną opłatę należności Zamawiającego wobec Wykonawcy.</w:t>
      </w:r>
    </w:p>
    <w:p w14:paraId="3734753B" w14:textId="529BD9A5" w:rsidR="00267B90" w:rsidRDefault="00267B90" w:rsidP="00415ED9">
      <w:pPr>
        <w:pStyle w:val="Akapitzlist"/>
        <w:numPr>
          <w:ilvl w:val="0"/>
          <w:numId w:val="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Okresem Rozliczeniowym, jest okres jednego miesiąca, za który dokonywane są rozliczenia należności </w:t>
      </w:r>
      <w:r w:rsidR="003522A7">
        <w:rPr>
          <w:rFonts w:asciiTheme="minorHAnsi" w:hAnsiTheme="minorHAnsi" w:cstheme="minorHAnsi"/>
          <w:sz w:val="22"/>
          <w:szCs w:val="22"/>
        </w:rPr>
        <w:t>Zamawiającego</w:t>
      </w:r>
      <w:r w:rsidRPr="00C77E6B">
        <w:rPr>
          <w:rFonts w:asciiTheme="minorHAnsi" w:hAnsiTheme="minorHAnsi" w:cstheme="minorHAnsi"/>
          <w:sz w:val="22"/>
          <w:szCs w:val="22"/>
        </w:rPr>
        <w:t xml:space="preserve"> wobec </w:t>
      </w:r>
      <w:r w:rsidR="00BE2F31">
        <w:rPr>
          <w:rFonts w:asciiTheme="minorHAnsi" w:hAnsiTheme="minorHAnsi" w:cstheme="minorHAnsi"/>
          <w:sz w:val="22"/>
          <w:szCs w:val="22"/>
        </w:rPr>
        <w:t>Wykon</w:t>
      </w:r>
      <w:r w:rsidRPr="00C77E6B">
        <w:rPr>
          <w:rFonts w:asciiTheme="minorHAnsi" w:hAnsiTheme="minorHAnsi" w:cstheme="minorHAnsi"/>
          <w:sz w:val="22"/>
          <w:szCs w:val="22"/>
        </w:rPr>
        <w:t>awcy usług</w:t>
      </w:r>
      <w:r w:rsidR="000B308F">
        <w:rPr>
          <w:rFonts w:asciiTheme="minorHAnsi" w:hAnsiTheme="minorHAnsi" w:cstheme="minorHAnsi"/>
          <w:sz w:val="22"/>
          <w:szCs w:val="22"/>
        </w:rPr>
        <w:t>i</w:t>
      </w:r>
      <w:r w:rsidRPr="00C77E6B">
        <w:rPr>
          <w:rFonts w:asciiTheme="minorHAnsi" w:hAnsiTheme="minorHAnsi" w:cstheme="minorHAnsi"/>
          <w:sz w:val="22"/>
          <w:szCs w:val="22"/>
        </w:rPr>
        <w:t xml:space="preserve">, rozpoczynający i kończący się w dniach wskazanych przez </w:t>
      </w:r>
      <w:r w:rsidR="00BE2F31">
        <w:rPr>
          <w:rFonts w:asciiTheme="minorHAnsi" w:hAnsiTheme="minorHAnsi" w:cstheme="minorHAnsi"/>
          <w:sz w:val="22"/>
          <w:szCs w:val="22"/>
        </w:rPr>
        <w:t>Wykona</w:t>
      </w:r>
      <w:r w:rsidRPr="00C77E6B">
        <w:rPr>
          <w:rFonts w:asciiTheme="minorHAnsi" w:hAnsiTheme="minorHAnsi" w:cstheme="minorHAnsi"/>
          <w:sz w:val="22"/>
          <w:szCs w:val="22"/>
        </w:rPr>
        <w:t>wcę na fakturze VAT.</w:t>
      </w:r>
    </w:p>
    <w:p w14:paraId="28A55F7C" w14:textId="3FF97FC9" w:rsidR="00267B90" w:rsidRPr="00871F77" w:rsidRDefault="00267B90" w:rsidP="00415ED9">
      <w:pPr>
        <w:pStyle w:val="Akapitzlist"/>
        <w:numPr>
          <w:ilvl w:val="0"/>
          <w:numId w:val="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Faktur</w:t>
      </w:r>
      <w:r w:rsidR="00BE2F31">
        <w:rPr>
          <w:rFonts w:asciiTheme="minorHAnsi" w:hAnsiTheme="minorHAnsi" w:cstheme="minorHAnsi"/>
          <w:sz w:val="22"/>
          <w:szCs w:val="22"/>
        </w:rPr>
        <w:t>y VAT z tytułu świadczenia usług</w:t>
      </w:r>
      <w:r w:rsidR="000B308F">
        <w:rPr>
          <w:rFonts w:asciiTheme="minorHAnsi" w:hAnsiTheme="minorHAnsi" w:cstheme="minorHAnsi"/>
          <w:sz w:val="22"/>
          <w:szCs w:val="22"/>
        </w:rPr>
        <w:t>i</w:t>
      </w:r>
      <w:r w:rsidR="00BE2F31">
        <w:rPr>
          <w:rFonts w:asciiTheme="minorHAnsi" w:hAnsiTheme="minorHAnsi" w:cstheme="minorHAnsi"/>
          <w:sz w:val="22"/>
          <w:szCs w:val="22"/>
        </w:rPr>
        <w:t xml:space="preserve"> przez Wykonawcę</w:t>
      </w:r>
      <w:r w:rsidRPr="00871F77">
        <w:rPr>
          <w:rFonts w:asciiTheme="minorHAnsi" w:hAnsiTheme="minorHAnsi" w:cstheme="minorHAnsi"/>
          <w:sz w:val="22"/>
          <w:szCs w:val="22"/>
        </w:rPr>
        <w:t xml:space="preserve"> mus</w:t>
      </w:r>
      <w:r w:rsidR="00BE2F31">
        <w:rPr>
          <w:rFonts w:asciiTheme="minorHAnsi" w:hAnsiTheme="minorHAnsi" w:cstheme="minorHAnsi"/>
          <w:sz w:val="22"/>
          <w:szCs w:val="22"/>
        </w:rPr>
        <w:t>zą</w:t>
      </w:r>
      <w:r w:rsidRPr="00871F77">
        <w:rPr>
          <w:rFonts w:asciiTheme="minorHAnsi" w:hAnsiTheme="minorHAnsi" w:cstheme="minorHAnsi"/>
          <w:sz w:val="22"/>
          <w:szCs w:val="22"/>
        </w:rPr>
        <w:t xml:space="preserve"> być wystawi</w:t>
      </w:r>
      <w:r w:rsidR="00BE2F31">
        <w:rPr>
          <w:rFonts w:asciiTheme="minorHAnsi" w:hAnsiTheme="minorHAnsi" w:cstheme="minorHAnsi"/>
          <w:sz w:val="22"/>
          <w:szCs w:val="22"/>
        </w:rPr>
        <w:t>ane</w:t>
      </w:r>
      <w:r w:rsidRPr="00871F77">
        <w:rPr>
          <w:rFonts w:asciiTheme="minorHAnsi" w:hAnsiTheme="minorHAnsi" w:cstheme="minorHAnsi"/>
          <w:sz w:val="22"/>
          <w:szCs w:val="22"/>
        </w:rPr>
        <w:t xml:space="preserve"> w następujący sposób:</w:t>
      </w:r>
    </w:p>
    <w:p w14:paraId="6B4CDEB4" w14:textId="77777777" w:rsidR="00267B90" w:rsidRPr="00871F77" w:rsidRDefault="00267B90" w:rsidP="00267B90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7F08843E" w14:textId="77777777" w:rsidR="00267B90" w:rsidRPr="00D41971" w:rsidRDefault="00267B90" w:rsidP="00267B90">
      <w:pPr>
        <w:pStyle w:val="Akapitzlist"/>
        <w:ind w:left="2127" w:hanging="426"/>
        <w:rPr>
          <w:rFonts w:asciiTheme="minorHAnsi" w:hAnsiTheme="minorHAnsi" w:cstheme="minorHAnsi"/>
          <w:b/>
          <w:sz w:val="22"/>
          <w:szCs w:val="22"/>
        </w:rPr>
      </w:pPr>
      <w:r w:rsidRPr="00D41971">
        <w:rPr>
          <w:rFonts w:asciiTheme="minorHAnsi" w:hAnsiTheme="minorHAnsi" w:cstheme="minorHAnsi"/>
          <w:b/>
          <w:sz w:val="22"/>
          <w:szCs w:val="22"/>
        </w:rPr>
        <w:t xml:space="preserve">Nabywca: </w:t>
      </w:r>
      <w:r w:rsidRPr="00D41971">
        <w:rPr>
          <w:rFonts w:asciiTheme="minorHAnsi" w:hAnsiTheme="minorHAnsi" w:cstheme="minorHAnsi"/>
          <w:b/>
          <w:sz w:val="22"/>
          <w:szCs w:val="22"/>
        </w:rPr>
        <w:tab/>
        <w:t>Województwo Mazowieckie</w:t>
      </w:r>
    </w:p>
    <w:p w14:paraId="04C62B40" w14:textId="77777777" w:rsidR="00267B90" w:rsidRPr="00D41971" w:rsidRDefault="00267B90" w:rsidP="00267B90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 w:rsidRPr="00D41971">
        <w:rPr>
          <w:rFonts w:asciiTheme="minorHAnsi" w:hAnsiTheme="minorHAnsi" w:cstheme="minorHAnsi"/>
          <w:b/>
          <w:sz w:val="22"/>
          <w:szCs w:val="22"/>
        </w:rPr>
        <w:t>ul. Jagiellońska 26</w:t>
      </w:r>
    </w:p>
    <w:p w14:paraId="4175D8F1" w14:textId="77777777" w:rsidR="00267B90" w:rsidRPr="00D41971" w:rsidRDefault="00267B90" w:rsidP="00267B90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 w:rsidRPr="00D41971">
        <w:rPr>
          <w:rFonts w:asciiTheme="minorHAnsi" w:hAnsiTheme="minorHAnsi" w:cstheme="minorHAnsi"/>
          <w:b/>
          <w:sz w:val="22"/>
          <w:szCs w:val="22"/>
        </w:rPr>
        <w:t>03-719 Warszawa</w:t>
      </w:r>
    </w:p>
    <w:p w14:paraId="61107336" w14:textId="77777777" w:rsidR="00267B90" w:rsidRPr="00D41971" w:rsidRDefault="00267B90" w:rsidP="00267B90">
      <w:pPr>
        <w:pStyle w:val="Akapitzlist"/>
        <w:ind w:left="2127" w:firstLine="705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41971">
        <w:rPr>
          <w:rFonts w:asciiTheme="minorHAnsi" w:hAnsiTheme="minorHAnsi" w:cstheme="minorHAnsi"/>
          <w:b/>
          <w:color w:val="000000"/>
          <w:sz w:val="22"/>
          <w:szCs w:val="22"/>
        </w:rPr>
        <w:t>NIP: 113-24-53-940</w:t>
      </w:r>
    </w:p>
    <w:p w14:paraId="4F20BA67" w14:textId="77777777" w:rsidR="00267B90" w:rsidRPr="00D41971" w:rsidRDefault="00267B90" w:rsidP="00267B90">
      <w:pPr>
        <w:pStyle w:val="Akapitzlist"/>
        <w:tabs>
          <w:tab w:val="num" w:pos="426"/>
        </w:tabs>
        <w:ind w:left="2127" w:hanging="426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59BEED0" w14:textId="77777777" w:rsidR="00267B90" w:rsidRPr="00D41971" w:rsidRDefault="00267B90" w:rsidP="00267B90">
      <w:pPr>
        <w:pStyle w:val="Akapitzlist"/>
        <w:ind w:left="2127" w:hanging="426"/>
        <w:rPr>
          <w:rFonts w:asciiTheme="minorHAnsi" w:hAnsiTheme="minorHAnsi" w:cstheme="minorHAnsi"/>
          <w:b/>
          <w:sz w:val="22"/>
          <w:szCs w:val="22"/>
        </w:rPr>
      </w:pPr>
      <w:r w:rsidRPr="00D41971">
        <w:rPr>
          <w:rFonts w:asciiTheme="minorHAnsi" w:hAnsiTheme="minorHAnsi" w:cstheme="minorHAnsi"/>
          <w:b/>
          <w:sz w:val="22"/>
          <w:szCs w:val="22"/>
        </w:rPr>
        <w:t xml:space="preserve">Odbiorca: </w:t>
      </w:r>
      <w:r w:rsidRPr="00D41971">
        <w:rPr>
          <w:rFonts w:asciiTheme="minorHAnsi" w:hAnsiTheme="minorHAnsi" w:cstheme="minorHAnsi"/>
          <w:b/>
          <w:sz w:val="22"/>
          <w:szCs w:val="22"/>
        </w:rPr>
        <w:tab/>
        <w:t>Wojewódzki Urząd Pracy w Warszawie</w:t>
      </w:r>
    </w:p>
    <w:p w14:paraId="3A2582E5" w14:textId="4359A8A4" w:rsidR="00267B90" w:rsidRPr="00D41971" w:rsidRDefault="00267B90" w:rsidP="00267B90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 w:rsidRPr="00D41971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440841">
        <w:rPr>
          <w:rFonts w:asciiTheme="minorHAnsi" w:hAnsiTheme="minorHAnsi" w:cstheme="minorHAnsi"/>
          <w:b/>
          <w:sz w:val="22"/>
          <w:szCs w:val="22"/>
        </w:rPr>
        <w:t>Chłodna 52</w:t>
      </w:r>
    </w:p>
    <w:p w14:paraId="4C1B6328" w14:textId="5AD345DE" w:rsidR="00267B90" w:rsidRPr="00440841" w:rsidRDefault="00D41971" w:rsidP="00415ED9">
      <w:pPr>
        <w:pStyle w:val="Akapitzlist"/>
        <w:numPr>
          <w:ilvl w:val="1"/>
          <w:numId w:val="17"/>
        </w:numPr>
        <w:rPr>
          <w:rFonts w:asciiTheme="minorHAnsi" w:hAnsiTheme="minorHAnsi" w:cstheme="minorHAnsi"/>
          <w:b/>
          <w:sz w:val="22"/>
          <w:szCs w:val="22"/>
        </w:rPr>
      </w:pPr>
      <w:r w:rsidRPr="00440841">
        <w:rPr>
          <w:rFonts w:asciiTheme="minorHAnsi" w:hAnsiTheme="minorHAnsi" w:cstheme="minorHAnsi"/>
          <w:b/>
          <w:sz w:val="22"/>
          <w:szCs w:val="22"/>
        </w:rPr>
        <w:t>Wa</w:t>
      </w:r>
      <w:r w:rsidR="00267B90" w:rsidRPr="00440841">
        <w:rPr>
          <w:rFonts w:asciiTheme="minorHAnsi" w:hAnsiTheme="minorHAnsi" w:cstheme="minorHAnsi"/>
          <w:b/>
          <w:sz w:val="22"/>
          <w:szCs w:val="22"/>
        </w:rPr>
        <w:t>rszawa</w:t>
      </w:r>
    </w:p>
    <w:p w14:paraId="51B7D8CF" w14:textId="77777777" w:rsidR="00267B90" w:rsidRPr="00871F77" w:rsidRDefault="00267B90" w:rsidP="00267B90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0CC89FB1" w14:textId="3C51B9A1" w:rsidR="00267B90" w:rsidRPr="00CF0F76" w:rsidRDefault="00267B90" w:rsidP="00415ED9">
      <w:pPr>
        <w:pStyle w:val="Akapitzlist"/>
        <w:numPr>
          <w:ilvl w:val="0"/>
          <w:numId w:val="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CF0F76">
        <w:rPr>
          <w:rFonts w:asciiTheme="minorHAnsi" w:hAnsiTheme="minorHAnsi" w:cstheme="minorHAnsi"/>
          <w:sz w:val="22"/>
          <w:szCs w:val="22"/>
        </w:rPr>
        <w:t>Faktur</w:t>
      </w:r>
      <w:r w:rsidR="00CF0F76" w:rsidRPr="00CF0F76">
        <w:rPr>
          <w:rFonts w:asciiTheme="minorHAnsi" w:hAnsiTheme="minorHAnsi" w:cstheme="minorHAnsi"/>
          <w:sz w:val="22"/>
          <w:szCs w:val="22"/>
        </w:rPr>
        <w:t xml:space="preserve">y VAT Wykonawca będzie </w:t>
      </w:r>
      <w:r w:rsidRPr="00CF0F76">
        <w:rPr>
          <w:rFonts w:asciiTheme="minorHAnsi" w:hAnsiTheme="minorHAnsi" w:cstheme="minorHAnsi"/>
          <w:sz w:val="22"/>
          <w:szCs w:val="22"/>
        </w:rPr>
        <w:t>dostarcz</w:t>
      </w:r>
      <w:r w:rsidR="00CF0F76">
        <w:rPr>
          <w:rFonts w:asciiTheme="minorHAnsi" w:hAnsiTheme="minorHAnsi" w:cstheme="minorHAnsi"/>
          <w:sz w:val="22"/>
          <w:szCs w:val="22"/>
        </w:rPr>
        <w:t>a</w:t>
      </w:r>
      <w:r w:rsidRPr="00CF0F76">
        <w:rPr>
          <w:rFonts w:asciiTheme="minorHAnsi" w:hAnsiTheme="minorHAnsi" w:cstheme="minorHAnsi"/>
          <w:sz w:val="22"/>
          <w:szCs w:val="22"/>
        </w:rPr>
        <w:t xml:space="preserve">ć </w:t>
      </w:r>
      <w:r w:rsidR="00CC4C43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CF0F76" w:rsidRPr="00CF0F76">
        <w:rPr>
          <w:rFonts w:asciiTheme="minorHAnsi" w:hAnsiTheme="minorHAnsi" w:cstheme="minorHAnsi"/>
          <w:sz w:val="22"/>
          <w:szCs w:val="22"/>
        </w:rPr>
        <w:t xml:space="preserve">na koszt własny </w:t>
      </w:r>
      <w:r w:rsidRPr="00CF0F76">
        <w:rPr>
          <w:rFonts w:asciiTheme="minorHAnsi" w:hAnsiTheme="minorHAnsi" w:cstheme="minorHAnsi"/>
          <w:sz w:val="22"/>
          <w:szCs w:val="22"/>
        </w:rPr>
        <w:t xml:space="preserve">na adres: 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 xml:space="preserve">Wojewódzki Urząd Pracy w Warszawie, ul. </w:t>
      </w:r>
      <w:r w:rsidR="00440841">
        <w:rPr>
          <w:rFonts w:asciiTheme="minorHAnsi" w:hAnsiTheme="minorHAnsi" w:cstheme="minorHAnsi"/>
          <w:b/>
          <w:bCs/>
          <w:sz w:val="22"/>
          <w:szCs w:val="22"/>
        </w:rPr>
        <w:t>Chłodna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40841">
        <w:rPr>
          <w:rFonts w:asciiTheme="minorHAnsi" w:hAnsiTheme="minorHAnsi" w:cstheme="minorHAnsi"/>
          <w:b/>
          <w:bCs/>
          <w:sz w:val="22"/>
          <w:szCs w:val="22"/>
        </w:rPr>
        <w:t>52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CF0F76" w:rsidRPr="00D419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44084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440841">
        <w:rPr>
          <w:rFonts w:asciiTheme="minorHAnsi" w:hAnsiTheme="minorHAnsi" w:cstheme="minorHAnsi"/>
          <w:b/>
          <w:bCs/>
          <w:sz w:val="22"/>
          <w:szCs w:val="22"/>
        </w:rPr>
        <w:t>872</w:t>
      </w:r>
      <w:r w:rsidRPr="00D41971">
        <w:rPr>
          <w:rFonts w:asciiTheme="minorHAnsi" w:hAnsiTheme="minorHAnsi" w:cstheme="minorHAnsi"/>
          <w:b/>
          <w:bCs/>
          <w:sz w:val="22"/>
          <w:szCs w:val="22"/>
        </w:rPr>
        <w:t xml:space="preserve"> Warszawa</w:t>
      </w:r>
      <w:r w:rsidRPr="00CF0F76">
        <w:rPr>
          <w:rFonts w:asciiTheme="minorHAnsi" w:hAnsiTheme="minorHAnsi" w:cstheme="minorHAnsi"/>
          <w:sz w:val="22"/>
          <w:szCs w:val="22"/>
        </w:rPr>
        <w:t xml:space="preserve"> </w:t>
      </w:r>
      <w:r w:rsidR="00CC4C43">
        <w:rPr>
          <w:rFonts w:asciiTheme="minorHAnsi" w:hAnsiTheme="minorHAnsi" w:cstheme="minorHAnsi"/>
          <w:sz w:val="22"/>
          <w:szCs w:val="22"/>
        </w:rPr>
        <w:br/>
        <w:t xml:space="preserve">lub </w:t>
      </w:r>
      <w:r w:rsidR="00D41971">
        <w:rPr>
          <w:rFonts w:asciiTheme="minorHAnsi" w:hAnsiTheme="minorHAnsi" w:cstheme="minorHAnsi"/>
          <w:sz w:val="22"/>
          <w:szCs w:val="22"/>
        </w:rPr>
        <w:t xml:space="preserve">wysyłać pocztą elektroniczną na adres e-mail: </w:t>
      </w:r>
      <w:bookmarkStart w:id="3" w:name="_Hlk199423056"/>
      <w:r w:rsidR="00440841" w:rsidRPr="00684A63">
        <w:fldChar w:fldCharType="begin"/>
      </w:r>
      <w:r w:rsidR="00440841" w:rsidRPr="00684A63">
        <w:instrText>HYPERLINK "mailto:informatyka@wup.mazowsze.pl"</w:instrText>
      </w:r>
      <w:r w:rsidR="00440841" w:rsidRPr="00684A63">
        <w:fldChar w:fldCharType="separate"/>
      </w:r>
      <w:r w:rsidR="00440841" w:rsidRPr="004E6E6E">
        <w:rPr>
          <w:rStyle w:val="Hipercze"/>
          <w:rFonts w:asciiTheme="minorHAnsi" w:hAnsiTheme="minorHAnsi" w:cstheme="minorHAnsi"/>
          <w:b/>
          <w:bCs/>
          <w:sz w:val="22"/>
          <w:szCs w:val="22"/>
          <w:u w:val="none"/>
        </w:rPr>
        <w:t>informatyka@wup.mazowsze.pl</w:t>
      </w:r>
      <w:r w:rsidR="00440841" w:rsidRPr="00684A63">
        <w:fldChar w:fldCharType="end"/>
      </w:r>
      <w:bookmarkEnd w:id="3"/>
      <w:r w:rsidR="00D41971" w:rsidRPr="00D419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C4C43">
        <w:rPr>
          <w:rFonts w:asciiTheme="minorHAnsi" w:hAnsiTheme="minorHAnsi" w:cstheme="minorHAnsi"/>
          <w:sz w:val="22"/>
          <w:szCs w:val="22"/>
        </w:rPr>
        <w:br/>
      </w:r>
      <w:r w:rsidRPr="00CF0F76">
        <w:rPr>
          <w:rFonts w:asciiTheme="minorHAnsi" w:hAnsiTheme="minorHAnsi" w:cstheme="minorHAnsi"/>
          <w:sz w:val="22"/>
          <w:szCs w:val="22"/>
        </w:rPr>
        <w:t xml:space="preserve">w terminie 7 dni od momentu </w:t>
      </w:r>
      <w:r w:rsidR="00664F17">
        <w:rPr>
          <w:rFonts w:asciiTheme="minorHAnsi" w:hAnsiTheme="minorHAnsi" w:cstheme="minorHAnsi"/>
          <w:sz w:val="22"/>
          <w:szCs w:val="22"/>
        </w:rPr>
        <w:t>uruchomienia usługi</w:t>
      </w:r>
      <w:r w:rsidR="00CC4C43">
        <w:rPr>
          <w:rFonts w:asciiTheme="minorHAnsi" w:hAnsiTheme="minorHAnsi" w:cstheme="minorHAnsi"/>
          <w:sz w:val="22"/>
          <w:szCs w:val="22"/>
        </w:rPr>
        <w:t>.</w:t>
      </w:r>
    </w:p>
    <w:p w14:paraId="39438D42" w14:textId="0B92DAB4" w:rsidR="00267B90" w:rsidRPr="00871F77" w:rsidRDefault="00267B90" w:rsidP="00415ED9">
      <w:pPr>
        <w:numPr>
          <w:ilvl w:val="0"/>
          <w:numId w:val="6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Płatność nastąpi przelewem na konto Wykonawcy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871F7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……………………………………………………………………………………………… </w:t>
      </w:r>
      <w:r>
        <w:rPr>
          <w:rFonts w:asciiTheme="minorHAnsi" w:hAnsiTheme="minorHAnsi" w:cstheme="minorHAnsi"/>
          <w:sz w:val="22"/>
          <w:szCs w:val="22"/>
        </w:rPr>
        <w:br/>
      </w:r>
      <w:r w:rsidRPr="00871F77">
        <w:rPr>
          <w:rFonts w:asciiTheme="minorHAnsi" w:hAnsiTheme="minorHAnsi" w:cstheme="minorHAnsi"/>
          <w:sz w:val="22"/>
          <w:szCs w:val="22"/>
        </w:rPr>
        <w:t xml:space="preserve">w ciągu 14 dni od dnia otrzymania </w:t>
      </w:r>
      <w:r w:rsidR="00220A80">
        <w:rPr>
          <w:rFonts w:asciiTheme="minorHAnsi" w:hAnsiTheme="minorHAnsi" w:cstheme="minorHAnsi"/>
          <w:sz w:val="22"/>
          <w:szCs w:val="22"/>
        </w:rPr>
        <w:t>prawidłowo wystawion</w:t>
      </w:r>
      <w:r w:rsidR="00CE7491">
        <w:rPr>
          <w:rFonts w:asciiTheme="minorHAnsi" w:hAnsiTheme="minorHAnsi" w:cstheme="minorHAnsi"/>
          <w:sz w:val="22"/>
          <w:szCs w:val="22"/>
        </w:rPr>
        <w:t>ej</w:t>
      </w:r>
      <w:r w:rsidR="00220A80">
        <w:rPr>
          <w:rFonts w:asciiTheme="minorHAnsi" w:hAnsiTheme="minorHAnsi" w:cstheme="minorHAnsi"/>
          <w:sz w:val="22"/>
          <w:szCs w:val="22"/>
        </w:rPr>
        <w:t xml:space="preserve"> </w:t>
      </w:r>
      <w:r w:rsidRPr="00871F77">
        <w:rPr>
          <w:rFonts w:asciiTheme="minorHAnsi" w:hAnsiTheme="minorHAnsi" w:cstheme="minorHAnsi"/>
          <w:sz w:val="22"/>
          <w:szCs w:val="22"/>
        </w:rPr>
        <w:t>faktur</w:t>
      </w:r>
      <w:r w:rsidR="00220A80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VAT</w:t>
      </w:r>
      <w:r w:rsidRPr="00871F77">
        <w:rPr>
          <w:rFonts w:asciiTheme="minorHAnsi" w:hAnsiTheme="minorHAnsi" w:cstheme="minorHAnsi"/>
          <w:sz w:val="22"/>
          <w:szCs w:val="22"/>
        </w:rPr>
        <w:t>. Płatność będzie realizowana w złotych polskich.</w:t>
      </w:r>
    </w:p>
    <w:p w14:paraId="7246FEAE" w14:textId="40793AEB" w:rsidR="00267B90" w:rsidRPr="009836BD" w:rsidRDefault="00D74ED1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836BD">
        <w:rPr>
          <w:rFonts w:asciiTheme="minorHAnsi" w:hAnsiTheme="minorHAnsi" w:cstheme="minorHAnsi"/>
          <w:sz w:val="22"/>
          <w:szCs w:val="22"/>
        </w:rPr>
        <w:t xml:space="preserve">Za dzień zapłaty uważa się dzień </w:t>
      </w:r>
      <w:r w:rsidR="005A54A5">
        <w:rPr>
          <w:rFonts w:asciiTheme="minorHAnsi" w:hAnsiTheme="minorHAnsi" w:cstheme="minorHAnsi"/>
          <w:sz w:val="22"/>
          <w:szCs w:val="22"/>
        </w:rPr>
        <w:t>obciążenia rachunku Zamawiającego</w:t>
      </w:r>
      <w:r w:rsidR="009836BD" w:rsidRPr="009836BD">
        <w:rPr>
          <w:rFonts w:asciiTheme="minorHAnsi" w:hAnsiTheme="minorHAnsi" w:cstheme="minorHAnsi"/>
          <w:sz w:val="22"/>
          <w:szCs w:val="22"/>
        </w:rPr>
        <w:t>.</w:t>
      </w:r>
    </w:p>
    <w:p w14:paraId="760C507F" w14:textId="26798F70" w:rsidR="00F93C4C" w:rsidRPr="00443BA2" w:rsidRDefault="00F93C4C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76120519"/>
      <w:r w:rsidRPr="00443BA2">
        <w:rPr>
          <w:rFonts w:asciiTheme="minorHAnsi" w:hAnsiTheme="minorHAnsi" w:cstheme="minorHAnsi"/>
          <w:sz w:val="22"/>
          <w:szCs w:val="22"/>
        </w:rPr>
        <w:t>Jeżeli w trakcie obowiązywania Umowy nastąpi zmiana</w:t>
      </w:r>
      <w:r w:rsidR="001C1818" w:rsidRPr="00443BA2">
        <w:rPr>
          <w:rFonts w:asciiTheme="minorHAnsi" w:hAnsiTheme="minorHAnsi" w:cstheme="minorHAnsi"/>
          <w:sz w:val="22"/>
          <w:szCs w:val="22"/>
        </w:rPr>
        <w:t xml:space="preserve"> </w:t>
      </w:r>
      <w:r w:rsidRPr="00443BA2">
        <w:rPr>
          <w:rFonts w:asciiTheme="minorHAnsi" w:hAnsiTheme="minorHAnsi" w:cstheme="minorHAnsi"/>
          <w:sz w:val="22"/>
          <w:szCs w:val="22"/>
        </w:rPr>
        <w:t xml:space="preserve">stawki podatku od towarów </w:t>
      </w:r>
      <w:r w:rsidRPr="00443BA2">
        <w:rPr>
          <w:rFonts w:asciiTheme="minorHAnsi" w:hAnsiTheme="minorHAnsi" w:cstheme="minorHAnsi"/>
          <w:sz w:val="22"/>
          <w:szCs w:val="22"/>
        </w:rPr>
        <w:br/>
        <w:t xml:space="preserve">i usług </w:t>
      </w:r>
      <w:r w:rsidR="000A5395" w:rsidRPr="00443BA2">
        <w:rPr>
          <w:rFonts w:asciiTheme="minorHAnsi" w:hAnsiTheme="minorHAnsi" w:cstheme="minorHAnsi"/>
          <w:sz w:val="22"/>
          <w:szCs w:val="22"/>
        </w:rPr>
        <w:t xml:space="preserve">w zakresie niniejszej umowy </w:t>
      </w:r>
      <w:r w:rsidRPr="00443BA2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271F01" w:rsidRPr="00443BA2">
        <w:rPr>
          <w:rFonts w:asciiTheme="minorHAnsi" w:hAnsiTheme="minorHAnsi" w:cstheme="minorHAnsi"/>
          <w:sz w:val="22"/>
          <w:szCs w:val="22"/>
        </w:rPr>
        <w:t xml:space="preserve">zobowiązuje się do uiszczenia </w:t>
      </w:r>
      <w:r w:rsidR="001C1818" w:rsidRPr="00443BA2">
        <w:rPr>
          <w:rFonts w:asciiTheme="minorHAnsi" w:hAnsiTheme="minorHAnsi" w:cstheme="minorHAnsi"/>
          <w:sz w:val="22"/>
          <w:szCs w:val="22"/>
        </w:rPr>
        <w:t>podatku</w:t>
      </w:r>
      <w:r w:rsidR="00271F01" w:rsidRPr="00443BA2">
        <w:rPr>
          <w:rFonts w:asciiTheme="minorHAnsi" w:hAnsiTheme="minorHAnsi" w:cstheme="minorHAnsi"/>
          <w:sz w:val="22"/>
          <w:szCs w:val="22"/>
        </w:rPr>
        <w:t xml:space="preserve"> według obowiązującej stawki podatku od towarów i usług</w:t>
      </w:r>
      <w:r w:rsidR="000A5395" w:rsidRPr="00443BA2">
        <w:rPr>
          <w:rFonts w:asciiTheme="minorHAnsi" w:hAnsiTheme="minorHAnsi" w:cstheme="minorHAnsi"/>
          <w:sz w:val="22"/>
          <w:szCs w:val="22"/>
        </w:rPr>
        <w:t xml:space="preserve"> z zastrzeżeniem, że wartość netto przedmiotowej usługi pozostanie bez zmian</w:t>
      </w:r>
      <w:r w:rsidR="00271F01" w:rsidRPr="00443BA2">
        <w:rPr>
          <w:rFonts w:asciiTheme="minorHAnsi" w:hAnsiTheme="minorHAnsi" w:cstheme="minorHAnsi"/>
          <w:sz w:val="22"/>
          <w:szCs w:val="22"/>
        </w:rPr>
        <w:t>.</w:t>
      </w:r>
    </w:p>
    <w:p w14:paraId="7E30764F" w14:textId="77777777" w:rsidR="004F5AD1" w:rsidRDefault="004F5AD1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Kwoty wynikające z umowy będą podlegały corocznej waloryzacji zgodnie z wskaźnikiem inflacji obowiązującym w Polsce według danych publikowanych przez Główny Urząd Statystyczny.</w:t>
      </w:r>
    </w:p>
    <w:p w14:paraId="2437A46B" w14:textId="77777777" w:rsidR="004F5AD1" w:rsidRDefault="004F5AD1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Waloryzacja będzie dokonywana na dzień 1 stycznia każdego roku i będzie uwzględniana w rozliczeniach dokonywanych po tym terminie. </w:t>
      </w:r>
    </w:p>
    <w:p w14:paraId="69EE2F7D" w14:textId="71D68757" w:rsidR="004F5AD1" w:rsidRDefault="004F5AD1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Strony umowy ustalają, że waloryzacja nie może przekroczyć 10% wartości wynagrodzenia brutto z poprzedniego roku kalendarzowego. </w:t>
      </w:r>
    </w:p>
    <w:p w14:paraId="596CE049" w14:textId="16DCD18C" w:rsidR="00C66F15" w:rsidRPr="004F5AD1" w:rsidRDefault="00C66F15" w:rsidP="00415ED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6F15">
        <w:rPr>
          <w:rFonts w:asciiTheme="minorHAnsi" w:hAnsiTheme="minorHAnsi" w:cstheme="minorHAnsi"/>
          <w:sz w:val="22"/>
          <w:szCs w:val="22"/>
        </w:rPr>
        <w:t>Zamawiający oświadcza, że posiada status dużego przedsiębiorcy.</w:t>
      </w:r>
    </w:p>
    <w:bookmarkEnd w:id="4"/>
    <w:p w14:paraId="650DE676" w14:textId="77777777" w:rsidR="00267B90" w:rsidRPr="00871F77" w:rsidRDefault="00267B90" w:rsidP="001D31EE">
      <w:pPr>
        <w:rPr>
          <w:rFonts w:asciiTheme="minorHAnsi" w:hAnsiTheme="minorHAnsi" w:cstheme="minorHAnsi"/>
          <w:b/>
          <w:sz w:val="22"/>
          <w:szCs w:val="22"/>
        </w:rPr>
      </w:pPr>
    </w:p>
    <w:p w14:paraId="29089C0B" w14:textId="77777777" w:rsidR="007757B8" w:rsidRDefault="007757B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74261CA" w14:textId="77777777" w:rsidR="007757B8" w:rsidRDefault="007757B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BD53E20" w14:textId="77777777" w:rsidR="007757B8" w:rsidRDefault="007757B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D45AEE2" w14:textId="77777777" w:rsidR="007757B8" w:rsidRDefault="007757B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9EC69DF" w14:textId="77777777" w:rsidR="007757B8" w:rsidRDefault="007757B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BBD8E94" w14:textId="1BC68516" w:rsidR="009F1C71" w:rsidRPr="00871F77" w:rsidRDefault="009F1C71" w:rsidP="009F1C71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</w:t>
      </w: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6571D9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3213BD4D" w14:textId="72A66CC1" w:rsidR="009F1C71" w:rsidRDefault="009F1C71" w:rsidP="00AD1E64">
      <w:pPr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>Osoby odpowiedzialne za realizację umowy</w:t>
      </w:r>
    </w:p>
    <w:p w14:paraId="14F2E163" w14:textId="77777777" w:rsidR="00267B90" w:rsidRPr="00871F77" w:rsidRDefault="00267B90" w:rsidP="00415ED9">
      <w:pPr>
        <w:numPr>
          <w:ilvl w:val="0"/>
          <w:numId w:val="10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Strony ustalają osoby odpowiedzialne za realizację umowy:</w:t>
      </w:r>
    </w:p>
    <w:p w14:paraId="44BD465E" w14:textId="77777777" w:rsidR="00267B90" w:rsidRPr="00871F77" w:rsidRDefault="00267B90" w:rsidP="00415ED9">
      <w:pPr>
        <w:numPr>
          <w:ilvl w:val="1"/>
          <w:numId w:val="10"/>
        </w:numPr>
        <w:tabs>
          <w:tab w:val="clear" w:pos="792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ze strony Zamawiającego: ………………………………., tel. ………………………….., </w:t>
      </w:r>
      <w:r w:rsidRPr="00871F77">
        <w:rPr>
          <w:rFonts w:asciiTheme="minorHAnsi" w:hAnsiTheme="minorHAnsi" w:cstheme="minorHAnsi"/>
          <w:sz w:val="22"/>
          <w:szCs w:val="22"/>
        </w:rPr>
        <w:br/>
        <w:t>e-mail: ………………………………………</w:t>
      </w:r>
    </w:p>
    <w:p w14:paraId="2C414EDA" w14:textId="77777777" w:rsidR="00267B90" w:rsidRPr="00871F77" w:rsidRDefault="00267B90" w:rsidP="00415ED9">
      <w:pPr>
        <w:numPr>
          <w:ilvl w:val="1"/>
          <w:numId w:val="10"/>
        </w:numPr>
        <w:tabs>
          <w:tab w:val="clear" w:pos="792"/>
        </w:tabs>
        <w:ind w:left="851" w:hanging="425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pacing w:val="-2"/>
          <w:sz w:val="22"/>
          <w:szCs w:val="22"/>
        </w:rPr>
        <w:t xml:space="preserve">ze strony Wykonawcy: </w:t>
      </w:r>
      <w:r w:rsidRPr="00871F77">
        <w:rPr>
          <w:rFonts w:asciiTheme="minorHAnsi" w:hAnsiTheme="minorHAnsi" w:cstheme="minorHAnsi"/>
          <w:sz w:val="22"/>
          <w:szCs w:val="22"/>
        </w:rPr>
        <w:t xml:space="preserve">………………………………., tel. ………………………….., </w:t>
      </w:r>
      <w:r w:rsidRPr="00871F77">
        <w:rPr>
          <w:rFonts w:asciiTheme="minorHAnsi" w:hAnsiTheme="minorHAnsi" w:cstheme="minorHAnsi"/>
          <w:sz w:val="22"/>
          <w:szCs w:val="22"/>
        </w:rPr>
        <w:br/>
        <w:t>e-mail: ………………………………………</w:t>
      </w:r>
    </w:p>
    <w:p w14:paraId="607ADEB4" w14:textId="77777777" w:rsidR="00267B90" w:rsidRPr="00871F77" w:rsidRDefault="00267B90" w:rsidP="00415ED9">
      <w:pPr>
        <w:numPr>
          <w:ilvl w:val="0"/>
          <w:numId w:val="10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Osoby wymienione w ust. 1 są uprawnione do przekazywania i przyjmowania wszelkich uwag i zaleceń w sprawach związanych z realizacją umowy, w tym do przekazania i odbioru przedmiotu umowy oraz do potwierdzenia, że przedmiot umowy został wykonany należycie.</w:t>
      </w:r>
    </w:p>
    <w:p w14:paraId="64BE939A" w14:textId="3452ED2D" w:rsidR="00267B90" w:rsidRPr="00871F77" w:rsidRDefault="00267B90" w:rsidP="00415ED9">
      <w:pPr>
        <w:numPr>
          <w:ilvl w:val="0"/>
          <w:numId w:val="10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Zmiana osób wymienionych w ust. 1 </w:t>
      </w:r>
      <w:r w:rsidR="002713D8" w:rsidRPr="00856F1D">
        <w:rPr>
          <w:rFonts w:asciiTheme="minorHAnsi" w:hAnsiTheme="minorHAnsi" w:cstheme="minorHAnsi"/>
          <w:sz w:val="22"/>
          <w:szCs w:val="22"/>
        </w:rPr>
        <w:t xml:space="preserve">nie </w:t>
      </w:r>
      <w:r w:rsidR="00856F1D" w:rsidRPr="00856F1D">
        <w:rPr>
          <w:rFonts w:asciiTheme="minorHAnsi" w:hAnsiTheme="minorHAnsi" w:cstheme="minorHAnsi"/>
          <w:sz w:val="22"/>
          <w:szCs w:val="22"/>
        </w:rPr>
        <w:t>wymaga</w:t>
      </w:r>
      <w:r w:rsidR="00856F1D">
        <w:rPr>
          <w:rFonts w:asciiTheme="minorHAnsi" w:hAnsiTheme="minorHAnsi" w:cstheme="minorHAnsi"/>
          <w:sz w:val="22"/>
          <w:szCs w:val="22"/>
        </w:rPr>
        <w:t xml:space="preserve"> </w:t>
      </w:r>
      <w:r w:rsidRPr="00871F77">
        <w:rPr>
          <w:rFonts w:asciiTheme="minorHAnsi" w:hAnsiTheme="minorHAnsi" w:cstheme="minorHAnsi"/>
          <w:sz w:val="22"/>
          <w:szCs w:val="22"/>
        </w:rPr>
        <w:t>pisemnego powiadomienia drugiej strony umowy.</w:t>
      </w:r>
    </w:p>
    <w:p w14:paraId="7E317094" w14:textId="77777777" w:rsidR="00267B90" w:rsidRDefault="00267B90" w:rsidP="00415ED9">
      <w:pPr>
        <w:numPr>
          <w:ilvl w:val="0"/>
          <w:numId w:val="10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 zakresie wzajemnego współdziałania przy realizacji umowy osoby wymienione w ust. 1 zobowiązują się działać niezwłocznie, przestrzegając obowiązujących przepisów prawa i ustalonych zwyczajów.</w:t>
      </w:r>
    </w:p>
    <w:p w14:paraId="491A67A9" w14:textId="1B07F945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71D9">
        <w:rPr>
          <w:rFonts w:asciiTheme="minorHAnsi" w:hAnsiTheme="minorHAnsi" w:cstheme="minorHAnsi"/>
          <w:b/>
          <w:sz w:val="22"/>
          <w:szCs w:val="22"/>
        </w:rPr>
        <w:t>6</w:t>
      </w:r>
    </w:p>
    <w:p w14:paraId="1507A487" w14:textId="5EE5B9D8" w:rsidR="009F1C71" w:rsidRDefault="009F1C71" w:rsidP="00AD1E6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55BA8AFF" w14:textId="77777777" w:rsidR="00267B90" w:rsidRPr="00871F77" w:rsidRDefault="00267B90" w:rsidP="00415ED9">
      <w:pPr>
        <w:pStyle w:val="Tekstpodstawowy3"/>
        <w:numPr>
          <w:ilvl w:val="0"/>
          <w:numId w:val="11"/>
        </w:numPr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zobowiązuje się do zachowania w tajemnicy wszelkich informacji o Zamawiającym uzyskanych w związku z realizacją niniejszej umowy. Obowiązek ten jest nieograniczony w czasie.</w:t>
      </w:r>
    </w:p>
    <w:p w14:paraId="707341FC" w14:textId="77777777" w:rsidR="00267B90" w:rsidRPr="00871F77" w:rsidRDefault="00267B90" w:rsidP="00415ED9">
      <w:pPr>
        <w:pStyle w:val="Tekstpodstawowy3"/>
        <w:numPr>
          <w:ilvl w:val="0"/>
          <w:numId w:val="11"/>
        </w:numPr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oświadcza, iż posiada wiedzę, doświadczenie oraz umiejętności niezbędne do prawidłowego wykonania przedmiotu umowy.</w:t>
      </w:r>
    </w:p>
    <w:p w14:paraId="10B7493A" w14:textId="77777777" w:rsidR="00267B90" w:rsidRPr="00871F77" w:rsidRDefault="00267B90" w:rsidP="00415ED9">
      <w:pPr>
        <w:pStyle w:val="Tekstpodstawowy3"/>
        <w:numPr>
          <w:ilvl w:val="0"/>
          <w:numId w:val="11"/>
        </w:numPr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jest odpowiedzialny za wykonanie całego zakresu przedmiotu umowy w terminie określonym w niniejszej umowie.</w:t>
      </w:r>
    </w:p>
    <w:p w14:paraId="6280E01A" w14:textId="77777777" w:rsidR="00267B90" w:rsidRPr="00871F77" w:rsidRDefault="00267B90" w:rsidP="00415ED9">
      <w:pPr>
        <w:pStyle w:val="Tekstpodstawowy3"/>
        <w:numPr>
          <w:ilvl w:val="0"/>
          <w:numId w:val="11"/>
        </w:numPr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zobowiązany jest stosować się do uwag i zaleceń Zamawiającego w trakcie wykonywania prac.</w:t>
      </w:r>
    </w:p>
    <w:p w14:paraId="052241D5" w14:textId="77777777" w:rsidR="00267B90" w:rsidRPr="00871F77" w:rsidRDefault="00267B90" w:rsidP="00415ED9">
      <w:pPr>
        <w:pStyle w:val="Akapitzlist"/>
        <w:numPr>
          <w:ilvl w:val="0"/>
          <w:numId w:val="11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 zobowiązany jest powiadomić pisemnie Zamawiającego o każdej zmianie adresu, adresu e-mail, numeru telefonu i faksu.</w:t>
      </w:r>
    </w:p>
    <w:p w14:paraId="2E177A46" w14:textId="77777777" w:rsidR="00267B90" w:rsidRPr="00871F77" w:rsidRDefault="00267B90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ADF970" w14:textId="4058F193" w:rsidR="009F1C71" w:rsidRPr="00871F77" w:rsidRDefault="009F1C71" w:rsidP="009F1C71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71D9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52A44CC8" w14:textId="49AE0A33" w:rsidR="00D3522C" w:rsidRPr="00D3522C" w:rsidRDefault="009F1C71" w:rsidP="00557C24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sz w:val="22"/>
          <w:szCs w:val="22"/>
        </w:rPr>
        <w:t>Gwarancja</w:t>
      </w:r>
      <w:r>
        <w:rPr>
          <w:rFonts w:asciiTheme="minorHAnsi" w:hAnsiTheme="minorHAnsi" w:cstheme="minorHAnsi"/>
          <w:b/>
          <w:bCs/>
          <w:sz w:val="22"/>
          <w:szCs w:val="22"/>
        </w:rPr>
        <w:t>, wsparcie</w:t>
      </w:r>
      <w:r w:rsidRPr="00871F77">
        <w:rPr>
          <w:rFonts w:asciiTheme="minorHAnsi" w:hAnsiTheme="minorHAnsi" w:cstheme="minorHAnsi"/>
          <w:b/>
          <w:bCs/>
          <w:sz w:val="22"/>
          <w:szCs w:val="22"/>
        </w:rPr>
        <w:t xml:space="preserve"> i serwis</w:t>
      </w:r>
    </w:p>
    <w:p w14:paraId="45004A04" w14:textId="12CDEEED" w:rsidR="000A7AA2" w:rsidRPr="001C0701" w:rsidRDefault="00D3522C" w:rsidP="00415ED9">
      <w:pPr>
        <w:pStyle w:val="Tekstpodstawowy3"/>
        <w:numPr>
          <w:ilvl w:val="6"/>
          <w:numId w:val="9"/>
        </w:numPr>
        <w:tabs>
          <w:tab w:val="clear" w:pos="2520"/>
          <w:tab w:val="num" w:pos="2160"/>
        </w:tabs>
        <w:spacing w:after="0" w:line="240" w:lineRule="auto"/>
        <w:ind w:left="426" w:hanging="425"/>
        <w:rPr>
          <w:rFonts w:asciiTheme="minorHAnsi" w:hAnsiTheme="minorHAnsi" w:cstheme="minorHAnsi"/>
          <w:bCs/>
          <w:sz w:val="22"/>
          <w:szCs w:val="22"/>
        </w:rPr>
      </w:pPr>
      <w:r w:rsidRPr="001C0701">
        <w:rPr>
          <w:rFonts w:asciiTheme="minorHAnsi" w:hAnsiTheme="minorHAnsi" w:cstheme="minorHAnsi"/>
          <w:sz w:val="22"/>
          <w:szCs w:val="22"/>
        </w:rPr>
        <w:t xml:space="preserve">Wykonawca ponosi pełną odpowiedzialność za prawidłową realizację przedmiotu umowy </w:t>
      </w:r>
      <w:r w:rsidRPr="001C0701">
        <w:rPr>
          <w:rFonts w:asciiTheme="minorHAnsi" w:hAnsiTheme="minorHAnsi" w:cstheme="minorHAnsi"/>
          <w:sz w:val="22"/>
          <w:szCs w:val="22"/>
        </w:rPr>
        <w:br/>
        <w:t>oraz gwarantuje, że</w:t>
      </w:r>
      <w:r w:rsidR="001C0701" w:rsidRPr="001C0701">
        <w:rPr>
          <w:rFonts w:asciiTheme="minorHAnsi" w:hAnsiTheme="minorHAnsi" w:cstheme="minorHAnsi"/>
          <w:sz w:val="22"/>
          <w:szCs w:val="22"/>
        </w:rPr>
        <w:t xml:space="preserve"> dostarczony Zamawiającemu sprzęt do realizacji umowy nie posiada wad i może być wykorzystywany do realizacji Umowy.</w:t>
      </w:r>
      <w:r w:rsidR="00557C24">
        <w:rPr>
          <w:rFonts w:asciiTheme="minorHAnsi" w:hAnsiTheme="minorHAnsi" w:cstheme="minorHAnsi"/>
          <w:sz w:val="22"/>
          <w:szCs w:val="22"/>
        </w:rPr>
        <w:t xml:space="preserve"> </w:t>
      </w:r>
      <w:r w:rsidR="000A7AA2" w:rsidRPr="001C0701">
        <w:rPr>
          <w:rFonts w:asciiTheme="minorHAnsi" w:hAnsiTheme="minorHAnsi" w:cstheme="minorHAnsi"/>
          <w:bCs/>
          <w:sz w:val="22"/>
          <w:szCs w:val="22"/>
        </w:rPr>
        <w:t xml:space="preserve">Wykonawca w razie wystąpienia awarii lub innych problemów z </w:t>
      </w:r>
      <w:r w:rsidR="00EE3E99" w:rsidRPr="001C0701">
        <w:rPr>
          <w:rFonts w:asciiTheme="minorHAnsi" w:hAnsiTheme="minorHAnsi" w:cstheme="minorHAnsi"/>
          <w:bCs/>
          <w:sz w:val="22"/>
          <w:szCs w:val="22"/>
        </w:rPr>
        <w:t>realizacją Przedmiotu Umowy</w:t>
      </w:r>
      <w:r w:rsidR="000A7AA2" w:rsidRPr="001C0701">
        <w:rPr>
          <w:rFonts w:asciiTheme="minorHAnsi" w:hAnsiTheme="minorHAnsi" w:cstheme="minorHAnsi"/>
          <w:bCs/>
          <w:sz w:val="22"/>
          <w:szCs w:val="22"/>
        </w:rPr>
        <w:t xml:space="preserve"> zapewni</w:t>
      </w:r>
      <w:r w:rsidR="00811763" w:rsidRPr="001C07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A7AA2" w:rsidRPr="001C0701">
        <w:rPr>
          <w:rFonts w:asciiTheme="minorHAnsi" w:hAnsiTheme="minorHAnsi" w:cstheme="minorHAnsi"/>
          <w:bCs/>
          <w:sz w:val="22"/>
          <w:szCs w:val="22"/>
        </w:rPr>
        <w:t xml:space="preserve">wsparcie </w:t>
      </w:r>
      <w:r w:rsidR="00811763" w:rsidRPr="001C0701">
        <w:rPr>
          <w:rFonts w:asciiTheme="minorHAnsi" w:hAnsiTheme="minorHAnsi" w:cstheme="minorHAnsi"/>
          <w:bCs/>
          <w:sz w:val="22"/>
          <w:szCs w:val="22"/>
        </w:rPr>
        <w:t xml:space="preserve">dla Zamawiającego na czas </w:t>
      </w:r>
      <w:r w:rsidR="00AC1F76" w:rsidRPr="001C0701">
        <w:rPr>
          <w:rFonts w:asciiTheme="minorHAnsi" w:hAnsiTheme="minorHAnsi" w:cstheme="minorHAnsi"/>
          <w:bCs/>
          <w:sz w:val="22"/>
          <w:szCs w:val="22"/>
        </w:rPr>
        <w:t>świadczenia Usługi</w:t>
      </w:r>
      <w:r w:rsidR="00811763" w:rsidRPr="001C07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A7AA2" w:rsidRPr="001C0701">
        <w:rPr>
          <w:rFonts w:asciiTheme="minorHAnsi" w:hAnsiTheme="minorHAnsi" w:cstheme="minorHAnsi"/>
          <w:bCs/>
          <w:sz w:val="22"/>
          <w:szCs w:val="22"/>
        </w:rPr>
        <w:t xml:space="preserve">w godzinach od 8.00 do 16.00 </w:t>
      </w:r>
      <w:r w:rsidR="00811763" w:rsidRPr="001C0701">
        <w:rPr>
          <w:rFonts w:asciiTheme="minorHAnsi" w:hAnsiTheme="minorHAnsi" w:cstheme="minorHAnsi"/>
          <w:bCs/>
          <w:sz w:val="22"/>
          <w:szCs w:val="22"/>
        </w:rPr>
        <w:t>w formie:</w:t>
      </w:r>
    </w:p>
    <w:p w14:paraId="6E125259" w14:textId="77777777" w:rsidR="0036689C" w:rsidRDefault="0036689C" w:rsidP="00415ED9">
      <w:pPr>
        <w:pStyle w:val="Tekstpodstawowy3"/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telefonicznie: ………………………………….</w:t>
      </w:r>
    </w:p>
    <w:p w14:paraId="4FEE1D03" w14:textId="77777777" w:rsidR="0036689C" w:rsidRDefault="0036689C" w:rsidP="00415ED9">
      <w:pPr>
        <w:pStyle w:val="Tekstpodstawowy3"/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e-mail: …………………………………………….</w:t>
      </w:r>
    </w:p>
    <w:p w14:paraId="7CDBDF84" w14:textId="3B734B6C" w:rsidR="0036689C" w:rsidRDefault="0036689C" w:rsidP="00415ED9">
      <w:pPr>
        <w:pStyle w:val="Tekstpodstawowy3"/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serwer ftp/www: ……………………………</w:t>
      </w:r>
    </w:p>
    <w:p w14:paraId="1A1ACC95" w14:textId="77777777" w:rsidR="0036689C" w:rsidRDefault="0036689C" w:rsidP="00415ED9">
      <w:pPr>
        <w:pStyle w:val="Tekstpodstawowy3"/>
        <w:numPr>
          <w:ilvl w:val="0"/>
          <w:numId w:val="12"/>
        </w:numPr>
        <w:tabs>
          <w:tab w:val="clear" w:pos="360"/>
        </w:tabs>
        <w:overflowPunct/>
        <w:autoSpaceDE/>
        <w:autoSpaceDN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on-line: …………………………………………..</w:t>
      </w:r>
    </w:p>
    <w:p w14:paraId="2FB53463" w14:textId="40352CD7" w:rsidR="0036689C" w:rsidRPr="00A45D70" w:rsidRDefault="0036689C" w:rsidP="00415ED9">
      <w:pPr>
        <w:pStyle w:val="Tekstpodstawowy3"/>
        <w:numPr>
          <w:ilvl w:val="0"/>
          <w:numId w:val="18"/>
        </w:numPr>
        <w:overflowPunct/>
        <w:autoSpaceDE/>
        <w:autoSpaceDN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A45D70">
        <w:rPr>
          <w:rFonts w:asciiTheme="minorHAnsi" w:hAnsiTheme="minorHAnsi" w:cstheme="minorHAnsi"/>
          <w:sz w:val="22"/>
          <w:szCs w:val="22"/>
        </w:rPr>
        <w:t xml:space="preserve">W okresie wsparcia wszelkie koszty związane z usunięciem awarii, koszty pomocy technicznej </w:t>
      </w:r>
      <w:r w:rsidRPr="00A45D70">
        <w:rPr>
          <w:rFonts w:asciiTheme="minorHAnsi" w:hAnsiTheme="minorHAnsi" w:cstheme="minorHAnsi"/>
          <w:sz w:val="22"/>
          <w:szCs w:val="22"/>
        </w:rPr>
        <w:br/>
        <w:t xml:space="preserve">w zakresie </w:t>
      </w:r>
      <w:r w:rsidR="00EE3E99">
        <w:rPr>
          <w:rFonts w:asciiTheme="minorHAnsi" w:hAnsiTheme="minorHAnsi" w:cstheme="minorHAnsi"/>
          <w:sz w:val="22"/>
          <w:szCs w:val="22"/>
        </w:rPr>
        <w:t>P</w:t>
      </w:r>
      <w:r w:rsidR="00EE3E99" w:rsidRPr="00A45D70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E3E99">
        <w:rPr>
          <w:rFonts w:asciiTheme="minorHAnsi" w:hAnsiTheme="minorHAnsi" w:cstheme="minorHAnsi"/>
          <w:sz w:val="22"/>
          <w:szCs w:val="22"/>
        </w:rPr>
        <w:t>U</w:t>
      </w:r>
      <w:r w:rsidRPr="00A45D70">
        <w:rPr>
          <w:rFonts w:asciiTheme="minorHAnsi" w:hAnsiTheme="minorHAnsi" w:cstheme="minorHAnsi"/>
          <w:sz w:val="22"/>
          <w:szCs w:val="22"/>
        </w:rPr>
        <w:t xml:space="preserve">mowy, a także koszty dojazdu do </w:t>
      </w:r>
      <w:r w:rsidR="006C4FD0" w:rsidRPr="00A45D70">
        <w:rPr>
          <w:rFonts w:asciiTheme="minorHAnsi" w:hAnsiTheme="minorHAnsi" w:cstheme="minorHAnsi"/>
          <w:sz w:val="22"/>
          <w:szCs w:val="22"/>
        </w:rPr>
        <w:t xml:space="preserve">miejsca świadczenia Usługi dla </w:t>
      </w:r>
      <w:r w:rsidRPr="00A45D70">
        <w:rPr>
          <w:rFonts w:asciiTheme="minorHAnsi" w:hAnsiTheme="minorHAnsi" w:cstheme="minorHAnsi"/>
          <w:sz w:val="22"/>
          <w:szCs w:val="22"/>
        </w:rPr>
        <w:t xml:space="preserve"> Zamawiającego ponosi Wykonawca.</w:t>
      </w:r>
    </w:p>
    <w:p w14:paraId="0397D872" w14:textId="44798A20" w:rsidR="00A45D70" w:rsidRDefault="00A45D70" w:rsidP="00415ED9">
      <w:pPr>
        <w:pStyle w:val="Akapitzlist"/>
        <w:numPr>
          <w:ilvl w:val="0"/>
          <w:numId w:val="18"/>
        </w:numPr>
        <w:spacing w:after="160" w:line="25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45D70">
        <w:rPr>
          <w:rFonts w:asciiTheme="minorHAnsi" w:hAnsiTheme="minorHAnsi" w:cstheme="minorHAnsi"/>
          <w:sz w:val="22"/>
          <w:szCs w:val="22"/>
        </w:rPr>
        <w:t>Umowa stanowi dokument gwarancyjny bez konieczności składania dodatkowego dokumentu na okoliczność udzielenia gwarancji</w:t>
      </w:r>
      <w:r w:rsidR="00EE3E99">
        <w:rPr>
          <w:rFonts w:asciiTheme="minorHAnsi" w:hAnsiTheme="minorHAnsi" w:cstheme="minorHAnsi"/>
          <w:sz w:val="22"/>
          <w:szCs w:val="22"/>
        </w:rPr>
        <w:t>.</w:t>
      </w:r>
    </w:p>
    <w:p w14:paraId="67D61CEC" w14:textId="5D09348B" w:rsidR="00D23C32" w:rsidRPr="00557C24" w:rsidRDefault="00D23C32" w:rsidP="00415ED9">
      <w:pPr>
        <w:pStyle w:val="Akapitzlist"/>
        <w:numPr>
          <w:ilvl w:val="0"/>
          <w:numId w:val="18"/>
        </w:numPr>
        <w:spacing w:after="160" w:line="25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Maksymalny czas usunięcia awarii to 24 godziny od momentu zgłoszenia awarii.</w:t>
      </w:r>
    </w:p>
    <w:p w14:paraId="45319C4D" w14:textId="35060730" w:rsidR="00557C24" w:rsidRDefault="00557C24" w:rsidP="00557C24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</w:p>
    <w:p w14:paraId="434E8F3C" w14:textId="77777777" w:rsidR="00557C24" w:rsidRPr="00557C24" w:rsidRDefault="00557C24" w:rsidP="00557C24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</w:p>
    <w:p w14:paraId="03F43E08" w14:textId="616A694A" w:rsidR="00557C24" w:rsidRDefault="00557C24" w:rsidP="00557C24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</w:p>
    <w:p w14:paraId="4A5615CC" w14:textId="77777777" w:rsidR="00557C24" w:rsidRPr="00557C24" w:rsidRDefault="00557C24" w:rsidP="00557C24">
      <w:pPr>
        <w:spacing w:after="160" w:line="256" w:lineRule="auto"/>
        <w:rPr>
          <w:rFonts w:asciiTheme="minorHAnsi" w:hAnsiTheme="minorHAnsi" w:cstheme="minorHAnsi"/>
          <w:sz w:val="22"/>
          <w:szCs w:val="22"/>
        </w:rPr>
      </w:pPr>
    </w:p>
    <w:p w14:paraId="57F093A1" w14:textId="7BC784E3" w:rsidR="009F1C71" w:rsidRPr="00871F77" w:rsidRDefault="009F1C71" w:rsidP="009F1C71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71D9">
        <w:rPr>
          <w:rFonts w:asciiTheme="minorHAnsi" w:hAnsiTheme="minorHAnsi" w:cstheme="minorHAnsi"/>
          <w:b/>
          <w:sz w:val="22"/>
          <w:szCs w:val="22"/>
        </w:rPr>
        <w:t>8</w:t>
      </w:r>
    </w:p>
    <w:p w14:paraId="435C7DF3" w14:textId="584F8FDA" w:rsidR="009F1C71" w:rsidRDefault="009F1C71" w:rsidP="00AD1E64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13533D2F" w14:textId="07A39044" w:rsidR="00363EEC" w:rsidRPr="00C77E6B" w:rsidRDefault="00363EEC" w:rsidP="003419C7">
      <w:pPr>
        <w:numPr>
          <w:ilvl w:val="0"/>
          <w:numId w:val="2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Wszelkie zmiany Umowy, w tym zmiana parametrów technicznych Usługi wskazanych </w:t>
      </w:r>
      <w:r w:rsidRPr="00C77E6B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CC4C43" w:rsidRPr="00C77E6B">
        <w:rPr>
          <w:rFonts w:asciiTheme="minorHAnsi" w:hAnsiTheme="minorHAnsi" w:cstheme="minorHAnsi"/>
          <w:sz w:val="22"/>
          <w:szCs w:val="22"/>
        </w:rPr>
        <w:t>Szczegółow</w:t>
      </w:r>
      <w:r w:rsidR="00CC4C43">
        <w:rPr>
          <w:rFonts w:asciiTheme="minorHAnsi" w:hAnsiTheme="minorHAnsi" w:cstheme="minorHAnsi"/>
          <w:sz w:val="22"/>
          <w:szCs w:val="22"/>
        </w:rPr>
        <w:t>ym opisie przedmiotu zamówienia</w:t>
      </w:r>
      <w:r w:rsidRPr="00C77E6B">
        <w:rPr>
          <w:rFonts w:asciiTheme="minorHAnsi" w:hAnsiTheme="minorHAnsi" w:cstheme="minorHAnsi"/>
          <w:sz w:val="22"/>
          <w:szCs w:val="22"/>
        </w:rPr>
        <w:t xml:space="preserve">, mogą nastąpić </w:t>
      </w:r>
      <w:r w:rsidR="006571D9">
        <w:rPr>
          <w:rFonts w:asciiTheme="minorHAnsi" w:hAnsiTheme="minorHAnsi" w:cstheme="minorHAnsi"/>
          <w:sz w:val="22"/>
          <w:szCs w:val="22"/>
        </w:rPr>
        <w:t xml:space="preserve">wyłącznie na korzystniejsze dla Zamawiającego bez możliwości zmiany wynagrodzenia dla </w:t>
      </w:r>
      <w:r w:rsidR="006571D9" w:rsidRPr="00871F77">
        <w:rPr>
          <w:rFonts w:asciiTheme="minorHAnsi" w:hAnsiTheme="minorHAnsi" w:cstheme="minorHAnsi"/>
          <w:sz w:val="22"/>
          <w:szCs w:val="22"/>
        </w:rPr>
        <w:t xml:space="preserve">Wykonawcy za </w:t>
      </w:r>
      <w:r w:rsidR="006571D9">
        <w:rPr>
          <w:rFonts w:asciiTheme="minorHAnsi" w:hAnsiTheme="minorHAnsi" w:cstheme="minorHAnsi"/>
          <w:sz w:val="22"/>
          <w:szCs w:val="22"/>
        </w:rPr>
        <w:t>realizację</w:t>
      </w:r>
      <w:r w:rsidR="006571D9" w:rsidRPr="00871F77">
        <w:rPr>
          <w:rFonts w:asciiTheme="minorHAnsi" w:hAnsiTheme="minorHAnsi" w:cstheme="minorHAnsi"/>
          <w:sz w:val="22"/>
          <w:szCs w:val="22"/>
        </w:rPr>
        <w:t xml:space="preserve"> </w:t>
      </w:r>
      <w:r w:rsidR="00EE3E99">
        <w:rPr>
          <w:rFonts w:asciiTheme="minorHAnsi" w:hAnsiTheme="minorHAnsi" w:cstheme="minorHAnsi"/>
          <w:sz w:val="22"/>
          <w:szCs w:val="22"/>
        </w:rPr>
        <w:t>P</w:t>
      </w:r>
      <w:r w:rsidR="00EE3E99" w:rsidRPr="00871F77">
        <w:rPr>
          <w:rFonts w:asciiTheme="minorHAnsi" w:hAnsiTheme="minorHAnsi" w:cstheme="minorHAnsi"/>
          <w:sz w:val="22"/>
          <w:szCs w:val="22"/>
        </w:rPr>
        <w:t xml:space="preserve">rzedmiotu </w:t>
      </w:r>
      <w:r w:rsidR="00EE3E99">
        <w:rPr>
          <w:rFonts w:asciiTheme="minorHAnsi" w:hAnsiTheme="minorHAnsi" w:cstheme="minorHAnsi"/>
          <w:sz w:val="22"/>
          <w:szCs w:val="22"/>
        </w:rPr>
        <w:t>U</w:t>
      </w:r>
      <w:r w:rsidR="00EE3E99" w:rsidRPr="00871F77">
        <w:rPr>
          <w:rFonts w:asciiTheme="minorHAnsi" w:hAnsiTheme="minorHAnsi" w:cstheme="minorHAnsi"/>
          <w:sz w:val="22"/>
          <w:szCs w:val="22"/>
        </w:rPr>
        <w:t>mowy</w:t>
      </w:r>
      <w:r w:rsidR="006571D9">
        <w:rPr>
          <w:rFonts w:asciiTheme="minorHAnsi" w:hAnsiTheme="minorHAnsi" w:cstheme="minorHAnsi"/>
          <w:sz w:val="22"/>
          <w:szCs w:val="22"/>
        </w:rPr>
        <w:t>.</w:t>
      </w:r>
    </w:p>
    <w:p w14:paraId="7B5EFF39" w14:textId="788585A8" w:rsidR="00363EEC" w:rsidRPr="00C77E6B" w:rsidRDefault="00363EEC" w:rsidP="003419C7">
      <w:pPr>
        <w:numPr>
          <w:ilvl w:val="0"/>
          <w:numId w:val="2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Wykonawca doręcza </w:t>
      </w:r>
      <w:r w:rsidR="003522A7">
        <w:rPr>
          <w:rFonts w:asciiTheme="minorHAnsi" w:hAnsiTheme="minorHAnsi" w:cstheme="minorHAnsi"/>
          <w:sz w:val="22"/>
          <w:szCs w:val="22"/>
        </w:rPr>
        <w:t>Zamawiającemu</w:t>
      </w:r>
      <w:r w:rsidRPr="00C77E6B">
        <w:rPr>
          <w:rFonts w:asciiTheme="minorHAnsi" w:hAnsiTheme="minorHAnsi" w:cstheme="minorHAnsi"/>
          <w:sz w:val="22"/>
          <w:szCs w:val="22"/>
        </w:rPr>
        <w:t xml:space="preserve"> na piśmie treść każdej proponowanej zmiany warunków Umowy z wyprzedzeniem co najmniej jednego Okresu rozliczeniowego przed wprowadzeniem tych zmian w życie.</w:t>
      </w:r>
    </w:p>
    <w:p w14:paraId="06723508" w14:textId="01C40662" w:rsidR="00363EEC" w:rsidRPr="00C77E6B" w:rsidRDefault="00363EEC" w:rsidP="003419C7">
      <w:pPr>
        <w:numPr>
          <w:ilvl w:val="0"/>
          <w:numId w:val="2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W przypadku braku akceptacji zmian Umowy, </w:t>
      </w:r>
      <w:r>
        <w:rPr>
          <w:rFonts w:asciiTheme="minorHAnsi" w:hAnsiTheme="minorHAnsi" w:cstheme="minorHAnsi"/>
          <w:sz w:val="22"/>
          <w:szCs w:val="22"/>
        </w:rPr>
        <w:t>Zamawiającemu</w:t>
      </w:r>
      <w:r w:rsidRPr="00C77E6B">
        <w:rPr>
          <w:rFonts w:asciiTheme="minorHAnsi" w:hAnsiTheme="minorHAnsi" w:cstheme="minorHAnsi"/>
          <w:sz w:val="22"/>
          <w:szCs w:val="22"/>
        </w:rPr>
        <w:t xml:space="preserve"> przysługuje prawo wypowiedzenia Umowy. W razie skorzystania z tego prawa Wykonawcy nie przysługuje roszczenie odszkodowawcze, a także zwrot przyznanych </w:t>
      </w:r>
      <w:r w:rsidR="003522A7">
        <w:rPr>
          <w:rFonts w:asciiTheme="minorHAnsi" w:hAnsiTheme="minorHAnsi" w:cstheme="minorHAnsi"/>
          <w:sz w:val="22"/>
          <w:szCs w:val="22"/>
        </w:rPr>
        <w:t>Zamawiającemu</w:t>
      </w:r>
      <w:r w:rsidRPr="00C77E6B">
        <w:rPr>
          <w:rFonts w:asciiTheme="minorHAnsi" w:hAnsiTheme="minorHAnsi" w:cstheme="minorHAnsi"/>
          <w:sz w:val="22"/>
          <w:szCs w:val="22"/>
        </w:rPr>
        <w:t xml:space="preserve"> ulg, chyba że konieczność wprowadzonych zmian będzie wynikała bezpośrednio ze zmiany przepisów prawa, w tym również usunięcia niedozwolonych postanowień umownych.</w:t>
      </w:r>
    </w:p>
    <w:p w14:paraId="6669292E" w14:textId="4388F8B5" w:rsidR="00363EEC" w:rsidRDefault="00363EEC" w:rsidP="003419C7">
      <w:pPr>
        <w:numPr>
          <w:ilvl w:val="0"/>
          <w:numId w:val="2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C77E6B">
        <w:rPr>
          <w:rFonts w:asciiTheme="minorHAnsi" w:hAnsiTheme="minorHAnsi" w:cstheme="minorHAnsi"/>
          <w:sz w:val="22"/>
          <w:szCs w:val="22"/>
        </w:rPr>
        <w:t xml:space="preserve">Jeżeli </w:t>
      </w:r>
      <w:r>
        <w:rPr>
          <w:rFonts w:asciiTheme="minorHAnsi" w:hAnsiTheme="minorHAnsi" w:cstheme="minorHAnsi"/>
          <w:sz w:val="22"/>
          <w:szCs w:val="22"/>
        </w:rPr>
        <w:t>Zamawiający</w:t>
      </w:r>
      <w:r w:rsidRPr="00C77E6B">
        <w:rPr>
          <w:rFonts w:asciiTheme="minorHAnsi" w:hAnsiTheme="minorHAnsi" w:cstheme="minorHAnsi"/>
          <w:sz w:val="22"/>
          <w:szCs w:val="22"/>
        </w:rPr>
        <w:t xml:space="preserve"> nie dokona wypowiedzenia Umowy w terminie 30 dni od dnia doręczenia mu zmian, przyjmuje się, że wyraża on zgodę na zmianę warunków Umowy.</w:t>
      </w:r>
    </w:p>
    <w:p w14:paraId="5F3360C6" w14:textId="77777777" w:rsidR="00D23C32" w:rsidRPr="00D829FB" w:rsidRDefault="00D23C32" w:rsidP="00D23C32">
      <w:pPr>
        <w:numPr>
          <w:ilvl w:val="0"/>
          <w:numId w:val="2"/>
        </w:numPr>
        <w:tabs>
          <w:tab w:val="clear" w:pos="720"/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 w:rsidRPr="00D829FB">
        <w:rPr>
          <w:rFonts w:asciiTheme="minorHAnsi" w:hAnsiTheme="minorHAnsi" w:cstheme="minorHAnsi"/>
          <w:sz w:val="22"/>
          <w:szCs w:val="22"/>
        </w:rPr>
        <w:t>Zamawiający dopuszcza możliwość dokonania zmiany Umowy w zakresie wysokości wynagrodzenia należnego Wykonawcy, w przypadku zmiany:</w:t>
      </w:r>
      <w:r w:rsidRPr="00D829FB">
        <w:rPr>
          <w:sz w:val="22"/>
          <w:szCs w:val="22"/>
        </w:rPr>
        <w:t xml:space="preserve"> </w:t>
      </w:r>
    </w:p>
    <w:p w14:paraId="5114816B" w14:textId="77777777" w:rsidR="00D23C32" w:rsidRPr="00D829FB" w:rsidRDefault="00D23C32" w:rsidP="00415ED9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>stawki podatku od towarów i usług oraz podatku akcyzowego,</w:t>
      </w:r>
    </w:p>
    <w:p w14:paraId="1AB5B885" w14:textId="77777777" w:rsidR="00D23C32" w:rsidRPr="00D829FB" w:rsidRDefault="00D23C32" w:rsidP="00415ED9">
      <w:pPr>
        <w:pStyle w:val="Akapitzlist"/>
        <w:numPr>
          <w:ilvl w:val="0"/>
          <w:numId w:val="14"/>
        </w:numPr>
        <w:rPr>
          <w:rStyle w:val="text-justify"/>
          <w:rFonts w:asciiTheme="minorHAnsi" w:hAnsiTheme="minorHAnsi" w:cstheme="minorHAnsi"/>
          <w:sz w:val="22"/>
          <w:szCs w:val="22"/>
        </w:rPr>
      </w:pPr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 xml:space="preserve">wysokości minimalnego wynagrodzenia za pracę albo wysokości minimalnej stawki godzinowej, ustalonych na podstawie </w:t>
      </w:r>
      <w:hyperlink r:id="rId6" w:anchor="/document/16992095?cm=DOCUMENT" w:history="1">
        <w:r w:rsidRPr="00B50255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 xml:space="preserve"> z dnia 10 października 2002 r. o minimalnym wynagrodzeniu za pracę,</w:t>
      </w:r>
    </w:p>
    <w:p w14:paraId="48748734" w14:textId="10207192" w:rsidR="00D23C32" w:rsidRDefault="00D23C32" w:rsidP="00415ED9">
      <w:pPr>
        <w:pStyle w:val="Akapitzlist"/>
        <w:numPr>
          <w:ilvl w:val="0"/>
          <w:numId w:val="14"/>
        </w:numPr>
        <w:rPr>
          <w:rStyle w:val="text-justify"/>
          <w:rFonts w:asciiTheme="minorHAnsi" w:hAnsiTheme="minorHAnsi" w:cstheme="minorHAnsi"/>
          <w:sz w:val="22"/>
          <w:szCs w:val="22"/>
        </w:rPr>
      </w:pPr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 xml:space="preserve">zasad gromadzenia i wysokości wpłat do pracowniczych planów kapitałowych, o których mowa w </w:t>
      </w:r>
      <w:hyperlink r:id="rId7" w:anchor="/document/18781862?cm=DOCUMENT" w:history="1">
        <w:r w:rsidRPr="00B50255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ustawie</w:t>
        </w:r>
      </w:hyperlink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 xml:space="preserve"> z dnia 4 października 2018 r. o pracowniczych planach kapitałowych </w:t>
      </w:r>
      <w:r>
        <w:rPr>
          <w:rStyle w:val="text-justify"/>
          <w:rFonts w:asciiTheme="minorHAnsi" w:hAnsiTheme="minorHAnsi" w:cstheme="minorHAnsi"/>
          <w:sz w:val="22"/>
          <w:szCs w:val="22"/>
        </w:rPr>
        <w:br/>
      </w:r>
      <w:r w:rsidRPr="00D829FB">
        <w:rPr>
          <w:rStyle w:val="text-justify"/>
          <w:rFonts w:asciiTheme="minorHAnsi" w:hAnsiTheme="minorHAnsi" w:cstheme="minorHAnsi"/>
          <w:sz w:val="22"/>
          <w:szCs w:val="22"/>
        </w:rPr>
        <w:t>(Dz. U. z 2020 r. poz. 1342)</w:t>
      </w:r>
      <w:r>
        <w:rPr>
          <w:rStyle w:val="text-justify"/>
          <w:rFonts w:asciiTheme="minorHAnsi" w:hAnsiTheme="minorHAnsi" w:cstheme="minorHAnsi"/>
          <w:sz w:val="22"/>
          <w:szCs w:val="22"/>
        </w:rPr>
        <w:t>,</w:t>
      </w:r>
    </w:p>
    <w:p w14:paraId="47B197B3" w14:textId="2E54BE55" w:rsidR="00B50255" w:rsidRPr="00D829FB" w:rsidRDefault="00B50255" w:rsidP="00415ED9">
      <w:pPr>
        <w:pStyle w:val="Akapitzlis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D829FB">
        <w:rPr>
          <w:rFonts w:asciiTheme="minorHAnsi" w:hAnsiTheme="minorHAnsi" w:cstheme="minorHAnsi"/>
          <w:sz w:val="22"/>
          <w:szCs w:val="22"/>
        </w:rPr>
        <w:t xml:space="preserve">jeżeli zmiany te będą miały wpływ na koszty wykonania zamówienia przez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D829FB">
        <w:rPr>
          <w:rFonts w:asciiTheme="minorHAnsi" w:hAnsiTheme="minorHAnsi" w:cstheme="minorHAnsi"/>
          <w:sz w:val="22"/>
          <w:szCs w:val="22"/>
        </w:rPr>
        <w:t>ykonawcę.</w:t>
      </w:r>
    </w:p>
    <w:p w14:paraId="2FF62057" w14:textId="6F0FF33B" w:rsidR="00D23C32" w:rsidRDefault="00D23C32" w:rsidP="00B50255">
      <w:pPr>
        <w:overflowPunct w:val="0"/>
        <w:autoSpaceDE w:val="0"/>
        <w:autoSpaceDN w:val="0"/>
        <w:adjustRightInd w:val="0"/>
        <w:ind w:firstLine="36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1F11DED" w14:textId="6FADEB71" w:rsidR="009F1C71" w:rsidRPr="00871F77" w:rsidRDefault="009F1C71" w:rsidP="009F1C71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71D9">
        <w:rPr>
          <w:rFonts w:asciiTheme="minorHAnsi" w:hAnsiTheme="minorHAnsi" w:cstheme="minorHAnsi"/>
          <w:b/>
          <w:sz w:val="22"/>
          <w:szCs w:val="22"/>
        </w:rPr>
        <w:t>9</w:t>
      </w:r>
    </w:p>
    <w:p w14:paraId="1A15C12D" w14:textId="692F417E" w:rsidR="009F1C71" w:rsidRDefault="009F1C71" w:rsidP="00AD1E64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  <w:r w:rsidR="00280483">
        <w:rPr>
          <w:rFonts w:asciiTheme="minorHAnsi" w:hAnsiTheme="minorHAnsi" w:cstheme="minorHAnsi"/>
          <w:b/>
          <w:bCs/>
          <w:sz w:val="22"/>
          <w:szCs w:val="22"/>
        </w:rPr>
        <w:t>. Rozwiązanie Umowy</w:t>
      </w:r>
    </w:p>
    <w:p w14:paraId="240AF00D" w14:textId="169BD26F" w:rsidR="00B21AD6" w:rsidRDefault="00B21AD6" w:rsidP="00415ED9">
      <w:pPr>
        <w:pStyle w:val="Tekstpodstawowy3"/>
        <w:numPr>
          <w:ilvl w:val="0"/>
          <w:numId w:val="8"/>
        </w:numPr>
        <w:overflowPunct/>
        <w:autoSpaceDE/>
        <w:autoSpaceDN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</w:t>
      </w:r>
      <w:r w:rsidRPr="00871F77">
        <w:rPr>
          <w:rFonts w:asciiTheme="minorHAnsi" w:hAnsiTheme="minorHAnsi" w:cstheme="minorHAnsi"/>
          <w:sz w:val="22"/>
          <w:szCs w:val="22"/>
        </w:rPr>
        <w:br/>
        <w:t xml:space="preserve">w interesie publicznym, czego nie można było przewidzieć w chwili zawarcia umowy, odstąpienie od umowy przez Zamawiającego w tym przypadku może nastąpić </w:t>
      </w:r>
      <w:r w:rsidRPr="007A0780">
        <w:rPr>
          <w:rFonts w:asciiTheme="minorHAnsi" w:hAnsiTheme="minorHAnsi" w:cstheme="minorHAnsi"/>
          <w:sz w:val="22"/>
          <w:szCs w:val="22"/>
        </w:rPr>
        <w:t xml:space="preserve">w terminie 30 dni od powzięcia wiadomości o powyższych okolicznościach. </w:t>
      </w:r>
      <w:r w:rsidRPr="00871F77">
        <w:rPr>
          <w:rFonts w:asciiTheme="minorHAnsi" w:hAnsiTheme="minorHAnsi" w:cstheme="minorHAnsi"/>
          <w:sz w:val="22"/>
          <w:szCs w:val="22"/>
        </w:rPr>
        <w:t>W takim wypadku Wykonawca może żądać jedynie wynagrodzenia należnego mu z tytułu wykonania części umowy.</w:t>
      </w:r>
    </w:p>
    <w:p w14:paraId="02006495" w14:textId="77C8ACC1" w:rsidR="00BF4095" w:rsidRDefault="006571D9" w:rsidP="00415ED9">
      <w:pPr>
        <w:pStyle w:val="Tekstpodstawowy3"/>
        <w:numPr>
          <w:ilvl w:val="0"/>
          <w:numId w:val="8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prawo do wypowiedzenia umowy w przypadku zaistnienia sytuacji, w której świadczenie usługi będzie niemożliwe ze względu na zmianę siedziby Zamawiającego względnie innych przyczyn niezależnych od Zamawiającego.</w:t>
      </w:r>
      <w:r w:rsidR="00F83845">
        <w:rPr>
          <w:rFonts w:asciiTheme="minorHAnsi" w:hAnsiTheme="minorHAnsi" w:cstheme="minorHAnsi"/>
          <w:sz w:val="22"/>
          <w:szCs w:val="22"/>
        </w:rPr>
        <w:t xml:space="preserve"> </w:t>
      </w:r>
      <w:r w:rsidR="00B243CC">
        <w:rPr>
          <w:rFonts w:asciiTheme="minorHAnsi" w:hAnsiTheme="minorHAnsi" w:cstheme="minorHAnsi"/>
          <w:sz w:val="22"/>
          <w:szCs w:val="22"/>
        </w:rPr>
        <w:t>Zamawiający poinformuje Wykonawcę o planowanym terminie zmiany siedziby a Wykonawca będzie zobowiązany do sprawdzenia możliwości przeniesienia usługi do nowej lokalizacji Zamawiającego. Jeżeli Wykonawca nie będzie miał możliwości przeniesienia usługi do nowej lokalizacji</w:t>
      </w:r>
      <w:r w:rsidR="009308DD">
        <w:rPr>
          <w:rFonts w:asciiTheme="minorHAnsi" w:hAnsiTheme="minorHAnsi" w:cstheme="minorHAnsi"/>
          <w:sz w:val="22"/>
          <w:szCs w:val="22"/>
        </w:rPr>
        <w:t>, Zamawiający</w:t>
      </w:r>
      <w:r w:rsidR="00F83845" w:rsidRPr="00871F77">
        <w:rPr>
          <w:rFonts w:asciiTheme="minorHAnsi" w:hAnsiTheme="minorHAnsi" w:cstheme="minorHAnsi"/>
          <w:sz w:val="22"/>
          <w:szCs w:val="22"/>
        </w:rPr>
        <w:t xml:space="preserve"> </w:t>
      </w:r>
      <w:r w:rsidR="009308DD">
        <w:rPr>
          <w:rFonts w:asciiTheme="minorHAnsi" w:hAnsiTheme="minorHAnsi" w:cstheme="minorHAnsi"/>
          <w:sz w:val="22"/>
          <w:szCs w:val="22"/>
        </w:rPr>
        <w:t xml:space="preserve">może </w:t>
      </w:r>
      <w:r w:rsidR="00280483">
        <w:rPr>
          <w:rFonts w:asciiTheme="minorHAnsi" w:hAnsiTheme="minorHAnsi" w:cstheme="minorHAnsi"/>
          <w:sz w:val="22"/>
          <w:szCs w:val="22"/>
        </w:rPr>
        <w:t>rozwiązać Umowę z zachowaniem</w:t>
      </w:r>
      <w:r w:rsidR="009308DD">
        <w:rPr>
          <w:rFonts w:asciiTheme="minorHAnsi" w:hAnsiTheme="minorHAnsi" w:cstheme="minorHAnsi"/>
          <w:sz w:val="22"/>
          <w:szCs w:val="22"/>
        </w:rPr>
        <w:t xml:space="preserve"> </w:t>
      </w:r>
      <w:r w:rsidR="00280483">
        <w:rPr>
          <w:rFonts w:asciiTheme="minorHAnsi" w:hAnsiTheme="minorHAnsi" w:cstheme="minorHAnsi"/>
          <w:sz w:val="22"/>
          <w:szCs w:val="22"/>
        </w:rPr>
        <w:t>1 miesięcznego terminu wypowiedzenia</w:t>
      </w:r>
      <w:r w:rsidR="00F83845" w:rsidRPr="007A0780">
        <w:rPr>
          <w:rFonts w:asciiTheme="minorHAnsi" w:hAnsiTheme="minorHAnsi" w:cstheme="minorHAnsi"/>
          <w:sz w:val="22"/>
          <w:szCs w:val="22"/>
        </w:rPr>
        <w:t xml:space="preserve">. </w:t>
      </w:r>
      <w:r w:rsidR="00F83845" w:rsidRPr="00871F77">
        <w:rPr>
          <w:rFonts w:asciiTheme="minorHAnsi" w:hAnsiTheme="minorHAnsi" w:cstheme="minorHAnsi"/>
          <w:sz w:val="22"/>
          <w:szCs w:val="22"/>
        </w:rPr>
        <w:t>W takim wypadku Wykonawca może żądać jedynie wynagrodzenia należnego mu z tytułu wykonania części umowy.</w:t>
      </w:r>
    </w:p>
    <w:p w14:paraId="68E2D34F" w14:textId="77777777" w:rsidR="00BF4095" w:rsidRPr="00C81ED9" w:rsidRDefault="00BF4095" w:rsidP="00415ED9">
      <w:pPr>
        <w:pStyle w:val="Tekstpodstawowy3"/>
        <w:numPr>
          <w:ilvl w:val="0"/>
          <w:numId w:val="8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C81ED9">
        <w:rPr>
          <w:rFonts w:asciiTheme="minorHAnsi" w:hAnsiTheme="minorHAnsi" w:cstheme="minorHAnsi"/>
          <w:sz w:val="22"/>
          <w:szCs w:val="22"/>
        </w:rPr>
        <w:t xml:space="preserve">Zamawiający ma prawo rozwiązać niniejszą umowę ze skutkiem natychmiastowym  bez zachowania terminu wypowiedzenia w przypadku rażącego naruszenia przez Wykonawcę postanowień umowy, w tym wadliwego, sprzecznego z Umową jej wykonywania, a także w przypadku wyczerpania limitu kar umownych, o którym mowa w ust 2. Przed rozwiązaniem Umowy Zamawiający wezwie Wykonawcę jednokrotnie do zmiany sposobu wykonywania umowy i wyznaczyć mu w tym celu odpowiedni termin. Po bezskutecznym upływie wyznaczonego terminu Zamawiający może rozwiązać umowę w trybie natychmiastowym bez zachowania okresu wypowiedzenia. </w:t>
      </w:r>
    </w:p>
    <w:p w14:paraId="74D3E453" w14:textId="0819B5BC" w:rsidR="00633779" w:rsidRDefault="00BF4095" w:rsidP="00443BA2">
      <w:pPr>
        <w:ind w:left="426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74DCE">
        <w:rPr>
          <w:rFonts w:asciiTheme="minorHAnsi" w:hAnsiTheme="minorHAnsi" w:cstheme="minorHAnsi"/>
          <w:sz w:val="22"/>
          <w:szCs w:val="22"/>
        </w:rPr>
        <w:t xml:space="preserve">Za rażące naruszenie Strony uznają powtarzające się awarie i braki w dostępie do </w:t>
      </w:r>
      <w:proofErr w:type="spellStart"/>
      <w:r w:rsidRPr="00E74DCE">
        <w:rPr>
          <w:rFonts w:asciiTheme="minorHAnsi" w:hAnsiTheme="minorHAnsi" w:cstheme="minorHAnsi"/>
          <w:sz w:val="22"/>
          <w:szCs w:val="22"/>
        </w:rPr>
        <w:t>internetu</w:t>
      </w:r>
      <w:proofErr w:type="spellEnd"/>
      <w:r w:rsidRPr="00E74DCE">
        <w:rPr>
          <w:rFonts w:asciiTheme="minorHAnsi" w:hAnsiTheme="minorHAnsi" w:cstheme="minorHAnsi"/>
          <w:sz w:val="22"/>
          <w:szCs w:val="22"/>
        </w:rPr>
        <w:t xml:space="preserve">, które uniemożliwiają korzystanie z usługi przez okres dłuższy niż </w:t>
      </w:r>
      <w:r w:rsidR="00C81ED9" w:rsidRPr="00E74DCE">
        <w:rPr>
          <w:rFonts w:asciiTheme="minorHAnsi" w:hAnsiTheme="minorHAnsi" w:cstheme="minorHAnsi"/>
          <w:sz w:val="22"/>
          <w:szCs w:val="22"/>
        </w:rPr>
        <w:t>4 godziny</w:t>
      </w:r>
      <w:r w:rsidR="00EB6A8E" w:rsidRPr="00E74DCE">
        <w:rPr>
          <w:rFonts w:asciiTheme="minorHAnsi" w:hAnsiTheme="minorHAnsi" w:cstheme="minorHAnsi"/>
          <w:sz w:val="22"/>
          <w:szCs w:val="22"/>
        </w:rPr>
        <w:t xml:space="preserve"> w ciągu jednej doby</w:t>
      </w:r>
      <w:ins w:id="5" w:author="ASzymczak" w:date="2025-06-18T12:49:00Z">
        <w:r w:rsidR="00C81ED9" w:rsidRPr="00E74DCE">
          <w:rPr>
            <w:rFonts w:asciiTheme="minorHAnsi" w:hAnsiTheme="minorHAnsi" w:cstheme="minorHAnsi"/>
            <w:sz w:val="22"/>
            <w:szCs w:val="22"/>
          </w:rPr>
          <w:t xml:space="preserve">. </w:t>
        </w:r>
      </w:ins>
      <w:r w:rsidRPr="00E74DCE">
        <w:rPr>
          <w:rFonts w:asciiTheme="minorHAnsi" w:hAnsiTheme="minorHAnsi" w:cstheme="minorHAnsi"/>
          <w:sz w:val="22"/>
          <w:szCs w:val="22"/>
        </w:rPr>
        <w:lastRenderedPageBreak/>
        <w:t xml:space="preserve">Za powtarzające awarie lub braki w dostępie do </w:t>
      </w:r>
      <w:proofErr w:type="spellStart"/>
      <w:r w:rsidRPr="00E74DCE">
        <w:rPr>
          <w:rFonts w:asciiTheme="minorHAnsi" w:hAnsiTheme="minorHAnsi" w:cstheme="minorHAnsi"/>
          <w:sz w:val="22"/>
          <w:szCs w:val="22"/>
        </w:rPr>
        <w:t>internetu</w:t>
      </w:r>
      <w:proofErr w:type="spellEnd"/>
      <w:r w:rsidRPr="00E74DCE">
        <w:rPr>
          <w:rFonts w:asciiTheme="minorHAnsi" w:hAnsiTheme="minorHAnsi" w:cstheme="minorHAnsi"/>
          <w:sz w:val="22"/>
          <w:szCs w:val="22"/>
        </w:rPr>
        <w:t xml:space="preserve"> Strony uznają sytuacje, gdzie awaria lub brak w dostępie wystąpi co najmniej </w:t>
      </w:r>
      <w:r w:rsidR="003566D6" w:rsidRPr="00E74DCE">
        <w:rPr>
          <w:rFonts w:asciiTheme="minorHAnsi" w:hAnsiTheme="minorHAnsi" w:cstheme="minorHAnsi"/>
          <w:sz w:val="22"/>
          <w:szCs w:val="22"/>
        </w:rPr>
        <w:t>3-</w:t>
      </w:r>
      <w:r w:rsidRPr="00E74DCE">
        <w:rPr>
          <w:rFonts w:asciiTheme="minorHAnsi" w:hAnsiTheme="minorHAnsi" w:cstheme="minorHAnsi"/>
          <w:sz w:val="22"/>
          <w:szCs w:val="22"/>
        </w:rPr>
        <w:t xml:space="preserve">krotnie w ciągu tygodnia </w:t>
      </w:r>
      <w:r w:rsidR="00C81ED9" w:rsidRPr="00E74DCE">
        <w:rPr>
          <w:rFonts w:asciiTheme="minorHAnsi" w:hAnsiTheme="minorHAnsi" w:cstheme="minorHAnsi"/>
          <w:sz w:val="22"/>
          <w:szCs w:val="22"/>
        </w:rPr>
        <w:t>ale nie więcej niż 6</w:t>
      </w:r>
      <w:r w:rsidR="003566D6" w:rsidRPr="00E74DCE">
        <w:rPr>
          <w:rFonts w:asciiTheme="minorHAnsi" w:hAnsiTheme="minorHAnsi" w:cstheme="minorHAnsi"/>
          <w:sz w:val="22"/>
          <w:szCs w:val="22"/>
        </w:rPr>
        <w:t>-krotnie</w:t>
      </w:r>
      <w:r w:rsidR="00C81ED9" w:rsidRPr="00E74DCE">
        <w:rPr>
          <w:rFonts w:asciiTheme="minorHAnsi" w:hAnsiTheme="minorHAnsi" w:cstheme="minorHAnsi"/>
          <w:sz w:val="22"/>
          <w:szCs w:val="22"/>
        </w:rPr>
        <w:t xml:space="preserve"> wciągu jednego okresu rozliczeniowego.</w:t>
      </w:r>
    </w:p>
    <w:p w14:paraId="1E926B9A" w14:textId="77777777" w:rsidR="00443BA2" w:rsidRDefault="00443BA2" w:rsidP="00D35788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88A61B9" w14:textId="3353528B" w:rsidR="00D35788" w:rsidRPr="00871F77" w:rsidRDefault="00D35788" w:rsidP="00D35788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1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>0</w:t>
      </w:r>
    </w:p>
    <w:p w14:paraId="4FD3D8BD" w14:textId="77777777" w:rsidR="00D35788" w:rsidRDefault="00D35788" w:rsidP="00AD1E64">
      <w:pPr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iCs/>
          <w:sz w:val="22"/>
          <w:szCs w:val="22"/>
        </w:rPr>
        <w:t>Kary umowne</w:t>
      </w:r>
    </w:p>
    <w:p w14:paraId="0D2E9F08" w14:textId="77777777" w:rsidR="00D35788" w:rsidRPr="00C77E6B" w:rsidRDefault="00D35788" w:rsidP="00D35788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Wykonawca zapłaci Zamawiającemu 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następujące 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kar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y umowne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:</w:t>
      </w:r>
    </w:p>
    <w:p w14:paraId="5097BD9D" w14:textId="7BE221E9" w:rsidR="00D35788" w:rsidRPr="00C77E6B" w:rsidRDefault="00D35788" w:rsidP="00415ED9">
      <w:pPr>
        <w:pStyle w:val="Akapitzlist"/>
        <w:numPr>
          <w:ilvl w:val="0"/>
          <w:numId w:val="13"/>
        </w:numPr>
        <w:suppressAutoHyphens/>
        <w:ind w:left="851"/>
        <w:contextualSpacing w:val="0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za zwłokę w należytym wykonaniu zobowiązań umownych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, w tym zwłoki w dochowaniu któregokolwiek z terminów określonych w  § 3 i § 7 Umowy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- w wysokości 0,1 % wynagrodzenia brutto określonego w § 4 ust. 1 za każdy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rozpoczęty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dzień zwłoki, 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a w przypadku terminów liczonych w godzinach za każde rozpoczęte 8 godzin zwłoki,</w:t>
      </w:r>
    </w:p>
    <w:p w14:paraId="6852035A" w14:textId="77777777" w:rsidR="00D35788" w:rsidRPr="00C77E6B" w:rsidRDefault="00D35788" w:rsidP="00415ED9">
      <w:pPr>
        <w:pStyle w:val="Akapitzlist"/>
        <w:numPr>
          <w:ilvl w:val="0"/>
          <w:numId w:val="13"/>
        </w:numPr>
        <w:suppressAutoHyphens/>
        <w:ind w:left="851"/>
        <w:contextualSpacing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za odstąpienie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lub rozwiązanie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 xml:space="preserve"> umowy z przyczyn leżących po stronie Wykonawcy w wysokości </w:t>
      </w: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2</w:t>
      </w:r>
      <w:r w:rsidRPr="00C77E6B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0 % wynagrodzenia brutto określonego § 4 ust. 1.</w:t>
      </w:r>
    </w:p>
    <w:p w14:paraId="2D57934D" w14:textId="0D3D43E2" w:rsidR="00D35788" w:rsidRDefault="00D35788" w:rsidP="00D35788">
      <w:pPr>
        <w:pStyle w:val="Akapitzlist"/>
        <w:numPr>
          <w:ilvl w:val="0"/>
          <w:numId w:val="5"/>
        </w:numPr>
        <w:ind w:left="567" w:hanging="567"/>
        <w:rPr>
          <w:rFonts w:asciiTheme="minorHAnsi" w:hAnsiTheme="minorHAnsi" w:cstheme="minorHAnsi"/>
          <w:sz w:val="22"/>
          <w:szCs w:val="22"/>
          <w:lang w:eastAsia="ar-SA"/>
        </w:rPr>
      </w:pPr>
      <w:r w:rsidRPr="006D4F5A"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Niezależnie</w:t>
      </w:r>
      <w:r w:rsidRPr="006D4F5A">
        <w:rPr>
          <w:rFonts w:asciiTheme="minorHAnsi" w:hAnsiTheme="minorHAnsi" w:cstheme="minorHAnsi"/>
          <w:sz w:val="22"/>
          <w:szCs w:val="22"/>
          <w:lang w:eastAsia="ar-SA"/>
        </w:rPr>
        <w:t xml:space="preserve"> od kar umownych Zamawiający może żądać od Wykonawcy odszkodowania na zasadach ogólnych w wysokości przewyższającej wysokość kar umownych. Kary umowne określone w ust. 1 podlegają kumulacji. Maksymalna wysokość kar umownych nie może przekroczyć 30% wynagrodzenia brutto określonego § 4 ust. 1.</w:t>
      </w:r>
    </w:p>
    <w:p w14:paraId="0261EFD9" w14:textId="3B885CDF" w:rsidR="00443BA2" w:rsidRDefault="00443BA2" w:rsidP="00D35788">
      <w:pPr>
        <w:pStyle w:val="Akapitzlist"/>
        <w:numPr>
          <w:ilvl w:val="0"/>
          <w:numId w:val="5"/>
        </w:numPr>
        <w:ind w:left="567" w:hanging="567"/>
        <w:rPr>
          <w:rFonts w:asciiTheme="minorHAnsi" w:hAnsiTheme="minorHAnsi" w:cstheme="minorHAnsi"/>
          <w:sz w:val="22"/>
          <w:szCs w:val="22"/>
          <w:lang w:eastAsia="ar-SA"/>
        </w:rPr>
      </w:pPr>
      <w:r w:rsidRPr="00CC7DD7">
        <w:rPr>
          <w:rFonts w:asciiTheme="minorHAnsi" w:hAnsiTheme="minorHAnsi" w:cstheme="minorHAnsi"/>
          <w:sz w:val="22"/>
          <w:szCs w:val="22"/>
        </w:rPr>
        <w:t>Wykonawca wyraża zgodę na potrącenie kar umownych z przysługującego mu wynagrodzenia, bez uprzedniego wzywania go do zapłaty. W przypadku braku możliwości potrącenia Wykonawca zapłaci karę umowną w terminie 14 dni od dnia otrzymania wezwania do zapłaty.</w:t>
      </w:r>
    </w:p>
    <w:p w14:paraId="512EB1AF" w14:textId="77777777" w:rsidR="00D35788" w:rsidRDefault="00D35788" w:rsidP="009F1C71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6F46023" w14:textId="1ACE7DF9" w:rsidR="00E971D6" w:rsidRDefault="00E971D6" w:rsidP="00E971D6">
      <w:pPr>
        <w:rPr>
          <w:rFonts w:asciiTheme="minorHAnsi" w:hAnsiTheme="minorHAnsi" w:cstheme="minorHAnsi"/>
          <w:sz w:val="22"/>
          <w:szCs w:val="22"/>
        </w:rPr>
      </w:pPr>
    </w:p>
    <w:p w14:paraId="455E71E3" w14:textId="3108596D" w:rsidR="00E971D6" w:rsidRPr="00C53031" w:rsidRDefault="00E971D6" w:rsidP="001C4CA8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3031">
        <w:rPr>
          <w:rFonts w:asciiTheme="minorHAnsi" w:hAnsiTheme="minorHAnsi" w:cstheme="minorHAnsi"/>
          <w:b/>
          <w:sz w:val="22"/>
          <w:szCs w:val="22"/>
        </w:rPr>
        <w:t>§</w:t>
      </w:r>
      <w:r w:rsidRPr="00C530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1</w:t>
      </w:r>
      <w:r w:rsidR="006571D9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</w:p>
    <w:p w14:paraId="5343F8A4" w14:textId="77777777" w:rsidR="00E971D6" w:rsidRPr="00C53031" w:rsidRDefault="00E971D6" w:rsidP="00AD1E64">
      <w:pPr>
        <w:spacing w:after="120"/>
        <w:ind w:left="-567" w:right="2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53031">
        <w:rPr>
          <w:rFonts w:asciiTheme="minorHAnsi" w:hAnsiTheme="minorHAnsi" w:cstheme="minorHAnsi"/>
          <w:b/>
          <w:sz w:val="22"/>
          <w:szCs w:val="22"/>
        </w:rPr>
        <w:t>Udostępnienie danych osobowych pracowników i współpracowników Stron.</w:t>
      </w:r>
    </w:p>
    <w:p w14:paraId="71A689FC" w14:textId="72D7A2E5" w:rsidR="00E971D6" w:rsidRPr="00C53031" w:rsidRDefault="00E971D6" w:rsidP="00415ED9">
      <w:pPr>
        <w:pStyle w:val="Akapitzlist"/>
        <w:numPr>
          <w:ilvl w:val="0"/>
          <w:numId w:val="7"/>
        </w:numPr>
        <w:tabs>
          <w:tab w:val="clear" w:pos="720"/>
        </w:tabs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53031">
        <w:rPr>
          <w:rFonts w:asciiTheme="minorHAnsi" w:hAnsiTheme="minorHAnsi" w:cstheme="minorHAnsi"/>
          <w:sz w:val="22"/>
          <w:szCs w:val="22"/>
        </w:rPr>
        <w:t xml:space="preserve">W celu wykonania Umowy, Strony wzajemnie udostępniają sobie dane swoich pracowników </w:t>
      </w:r>
      <w:r w:rsidR="0033446F" w:rsidRPr="00C53031">
        <w:rPr>
          <w:rFonts w:asciiTheme="minorHAnsi" w:hAnsiTheme="minorHAnsi" w:cstheme="minorHAnsi"/>
          <w:sz w:val="22"/>
          <w:szCs w:val="22"/>
        </w:rPr>
        <w:br/>
      </w:r>
      <w:r w:rsidRPr="00C53031">
        <w:rPr>
          <w:rFonts w:asciiTheme="minorHAnsi" w:hAnsiTheme="minorHAnsi" w:cstheme="minorHAnsi"/>
          <w:sz w:val="22"/>
          <w:szCs w:val="22"/>
        </w:rPr>
        <w:t xml:space="preserve">i współpracowników zaangażowanych w wykonywanie Umowy w celu umożliwienia utrzymywania bieżącego kontaktu przy wykonywaniu Umowy, a także </w:t>
      </w:r>
      <w:r w:rsidR="003555ED">
        <w:rPr>
          <w:rFonts w:asciiTheme="minorHAnsi" w:hAnsiTheme="minorHAnsi" w:cstheme="minorHAnsi"/>
          <w:sz w:val="22"/>
          <w:szCs w:val="22"/>
        </w:rPr>
        <w:t>—</w:t>
      </w:r>
      <w:r w:rsidRPr="00C53031">
        <w:rPr>
          <w:rFonts w:asciiTheme="minorHAnsi" w:hAnsiTheme="minorHAnsi" w:cstheme="minorHAnsi"/>
          <w:sz w:val="22"/>
          <w:szCs w:val="22"/>
        </w:rPr>
        <w:t xml:space="preserve"> w zależności od specyfiki współpracy </w:t>
      </w:r>
      <w:r w:rsidR="003555ED">
        <w:rPr>
          <w:rFonts w:asciiTheme="minorHAnsi" w:hAnsiTheme="minorHAnsi" w:cstheme="minorHAnsi"/>
          <w:sz w:val="22"/>
          <w:szCs w:val="22"/>
        </w:rPr>
        <w:t>—</w:t>
      </w:r>
      <w:r w:rsidRPr="00C53031">
        <w:rPr>
          <w:rFonts w:asciiTheme="minorHAnsi" w:hAnsiTheme="minorHAnsi" w:cstheme="minorHAnsi"/>
          <w:sz w:val="22"/>
          <w:szCs w:val="22"/>
        </w:rPr>
        <w:t xml:space="preserve"> umożliwienia dostępu fizycznego do nieruchomości drugiej Strony </w:t>
      </w:r>
      <w:r w:rsidR="0033446F" w:rsidRPr="00C53031">
        <w:rPr>
          <w:rFonts w:asciiTheme="minorHAnsi" w:hAnsiTheme="minorHAnsi" w:cstheme="minorHAnsi"/>
          <w:sz w:val="22"/>
          <w:szCs w:val="22"/>
        </w:rPr>
        <w:br/>
      </w:r>
      <w:r w:rsidRPr="00C53031">
        <w:rPr>
          <w:rFonts w:asciiTheme="minorHAnsi" w:hAnsiTheme="minorHAnsi" w:cstheme="minorHAnsi"/>
          <w:sz w:val="22"/>
          <w:szCs w:val="22"/>
        </w:rPr>
        <w:t>lub dostępu do systemów teleinformatycznych drugiej Strony.</w:t>
      </w:r>
    </w:p>
    <w:p w14:paraId="1D0883A8" w14:textId="77777777" w:rsidR="00E971D6" w:rsidRPr="00C53031" w:rsidRDefault="00E971D6" w:rsidP="00415ED9">
      <w:pPr>
        <w:pStyle w:val="Akapitzlist"/>
        <w:numPr>
          <w:ilvl w:val="0"/>
          <w:numId w:val="7"/>
        </w:numPr>
        <w:tabs>
          <w:tab w:val="clear" w:pos="720"/>
        </w:tabs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53031">
        <w:rPr>
          <w:rFonts w:asciiTheme="minorHAnsi" w:hAnsiTheme="minorHAnsi" w:cstheme="minorHAnsi"/>
          <w:sz w:val="22"/>
          <w:szCs w:val="22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6AAF884A" w14:textId="58545AA5" w:rsidR="00E971D6" w:rsidRPr="00C53031" w:rsidRDefault="00E971D6" w:rsidP="00415ED9">
      <w:pPr>
        <w:pStyle w:val="Akapitzlist"/>
        <w:numPr>
          <w:ilvl w:val="0"/>
          <w:numId w:val="7"/>
        </w:numPr>
        <w:tabs>
          <w:tab w:val="clear" w:pos="720"/>
        </w:tabs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53031">
        <w:rPr>
          <w:rFonts w:asciiTheme="minorHAnsi" w:hAnsiTheme="minorHAnsi" w:cstheme="minorHAnsi"/>
          <w:sz w:val="22"/>
          <w:szCs w:val="22"/>
        </w:rPr>
        <w:t xml:space="preserve">Wskutek wzajemnego udostępnienia danych osobowych osób wskazanych w </w:t>
      </w:r>
      <w:proofErr w:type="spellStart"/>
      <w:r w:rsidRPr="00C5303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53031">
        <w:rPr>
          <w:rFonts w:asciiTheme="minorHAnsi" w:hAnsiTheme="minorHAnsi" w:cstheme="minorHAnsi"/>
          <w:sz w:val="22"/>
          <w:szCs w:val="22"/>
        </w:rPr>
        <w:t xml:space="preserve"> 1) oraz 2)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6B0C6AED" w14:textId="092637EA" w:rsidR="00E971D6" w:rsidRDefault="00E971D6" w:rsidP="00415ED9">
      <w:pPr>
        <w:pStyle w:val="Akapitzlist"/>
        <w:numPr>
          <w:ilvl w:val="0"/>
          <w:numId w:val="7"/>
        </w:numPr>
        <w:tabs>
          <w:tab w:val="clear" w:pos="720"/>
        </w:tabs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 w:rsidRPr="00C53031">
        <w:rPr>
          <w:rFonts w:asciiTheme="minorHAnsi" w:hAnsiTheme="minorHAnsi" w:cstheme="minorHAnsi"/>
          <w:sz w:val="22"/>
          <w:szCs w:val="22"/>
        </w:rPr>
        <w:t>Strony wzajemnie przekażą swoim pracownikom i współpracownikom treść określonych przez drugą Stronę Informacji o danych osobowych dotyczącej pracowników i 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1A3BB7EB" w14:textId="52D8AA47" w:rsidR="00557C24" w:rsidRPr="00C53031" w:rsidRDefault="00557C24" w:rsidP="00557C24">
      <w:pPr>
        <w:pStyle w:val="Akapitzlist"/>
        <w:spacing w:before="120" w:line="280" w:lineRule="exact"/>
        <w:ind w:left="426" w:right="28"/>
        <w:rPr>
          <w:rFonts w:asciiTheme="minorHAnsi" w:hAnsiTheme="minorHAnsi" w:cstheme="minorHAnsi"/>
          <w:sz w:val="22"/>
          <w:szCs w:val="22"/>
        </w:rPr>
      </w:pPr>
    </w:p>
    <w:p w14:paraId="4CF37D46" w14:textId="3928FABC" w:rsidR="009F1C71" w:rsidRPr="00871F77" w:rsidRDefault="009F1C71" w:rsidP="009F1C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 w:rsidRPr="00871F77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6571D9">
        <w:rPr>
          <w:rFonts w:asciiTheme="minorHAnsi" w:hAnsiTheme="minorHAnsi" w:cstheme="minorHAnsi"/>
          <w:b/>
          <w:sz w:val="22"/>
          <w:szCs w:val="22"/>
        </w:rPr>
        <w:t>2</w:t>
      </w:r>
    </w:p>
    <w:p w14:paraId="3419CE95" w14:textId="77777777" w:rsidR="009F1C71" w:rsidRPr="00871F77" w:rsidRDefault="009F1C71" w:rsidP="00AD1E64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71F77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592818F8" w14:textId="77777777" w:rsidR="00B21AD6" w:rsidRPr="00871F77" w:rsidRDefault="00B21AD6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Wykonawca nie może przenieść praw wynikających dla Wykonawcy z niniejszej umowy bez uprzedniej zgody Zamawiającego.</w:t>
      </w:r>
    </w:p>
    <w:p w14:paraId="7252BD0E" w14:textId="77777777" w:rsidR="00B21AD6" w:rsidRPr="00C53031" w:rsidRDefault="00B21AD6" w:rsidP="00415ED9">
      <w:pPr>
        <w:pStyle w:val="Akapitzlist"/>
        <w:numPr>
          <w:ilvl w:val="0"/>
          <w:numId w:val="15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C53031">
        <w:rPr>
          <w:rFonts w:asciiTheme="minorHAnsi" w:hAnsiTheme="minorHAnsi" w:cstheme="minorHAnsi"/>
          <w:sz w:val="22"/>
          <w:szCs w:val="22"/>
        </w:rPr>
        <w:t xml:space="preserve">Do kwestii nieuregulowanych umową będą miały zastosowanie przepisy Kodeksu Cywilnego </w:t>
      </w:r>
      <w:r w:rsidRPr="00C53031">
        <w:rPr>
          <w:rFonts w:asciiTheme="minorHAnsi" w:hAnsiTheme="minorHAnsi" w:cstheme="minorHAnsi"/>
          <w:sz w:val="22"/>
          <w:szCs w:val="22"/>
        </w:rPr>
        <w:br/>
        <w:t>oraz  ustawy Prawo autorskie i prawa pokrewne.</w:t>
      </w:r>
    </w:p>
    <w:p w14:paraId="6B2BAF8E" w14:textId="77777777" w:rsidR="00B21AD6" w:rsidRPr="00871F77" w:rsidRDefault="00B21AD6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z w:val="22"/>
          <w:szCs w:val="22"/>
        </w:rPr>
        <w:t>Wszelkie spory powstałe na tle stosowania umowy jak również związane z odstąpieniem od niej będą rozstrzygane przez sąd powszechny właściwy miejscowo dla siedziby Zamawiającego.</w:t>
      </w:r>
    </w:p>
    <w:p w14:paraId="05FAC2F7" w14:textId="65CB0D0A" w:rsidR="00B21AD6" w:rsidRPr="00871F77" w:rsidRDefault="00B21AD6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871F77">
        <w:rPr>
          <w:rFonts w:asciiTheme="minorHAnsi" w:hAnsiTheme="minorHAnsi" w:cstheme="minorHAnsi"/>
          <w:spacing w:val="-5"/>
          <w:sz w:val="22"/>
          <w:szCs w:val="22"/>
        </w:rPr>
        <w:t xml:space="preserve">Zmiany postanowień umowy wymagają </w:t>
      </w:r>
      <w:r w:rsidR="00F83845" w:rsidRPr="00871F77">
        <w:rPr>
          <w:rFonts w:asciiTheme="minorHAnsi" w:hAnsiTheme="minorHAnsi" w:cstheme="minorHAnsi"/>
          <w:spacing w:val="-5"/>
          <w:sz w:val="22"/>
          <w:szCs w:val="22"/>
        </w:rPr>
        <w:t xml:space="preserve">formy </w:t>
      </w:r>
      <w:r w:rsidRPr="00871F77">
        <w:rPr>
          <w:rFonts w:asciiTheme="minorHAnsi" w:hAnsiTheme="minorHAnsi" w:cstheme="minorHAnsi"/>
          <w:spacing w:val="-5"/>
          <w:sz w:val="22"/>
          <w:szCs w:val="22"/>
        </w:rPr>
        <w:t>pisemnej</w:t>
      </w:r>
      <w:r w:rsidR="00F83845">
        <w:rPr>
          <w:rFonts w:asciiTheme="minorHAnsi" w:hAnsiTheme="minorHAnsi" w:cstheme="minorHAnsi"/>
          <w:spacing w:val="-5"/>
          <w:sz w:val="22"/>
          <w:szCs w:val="22"/>
        </w:rPr>
        <w:t xml:space="preserve"> lub </w:t>
      </w:r>
      <w:r w:rsidRPr="00871F77">
        <w:rPr>
          <w:rFonts w:asciiTheme="minorHAnsi" w:hAnsiTheme="minorHAnsi" w:cstheme="minorHAnsi"/>
          <w:spacing w:val="-5"/>
          <w:sz w:val="22"/>
          <w:szCs w:val="22"/>
        </w:rPr>
        <w:t>aneksu do umowy, pod rygorem nieważności.</w:t>
      </w:r>
    </w:p>
    <w:p w14:paraId="00163242" w14:textId="0B147A00" w:rsidR="00B21AD6" w:rsidRDefault="00B21AD6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bookmarkStart w:id="6" w:name="_Hlk199480383"/>
      <w:r w:rsidRPr="00871F77">
        <w:rPr>
          <w:rFonts w:asciiTheme="minorHAnsi" w:hAnsiTheme="minorHAnsi" w:cstheme="minorHAnsi"/>
          <w:sz w:val="22"/>
          <w:szCs w:val="22"/>
        </w:rPr>
        <w:lastRenderedPageBreak/>
        <w:t xml:space="preserve">Umowę sporządzono w </w:t>
      </w:r>
      <w:r w:rsidR="00220A80">
        <w:rPr>
          <w:rFonts w:asciiTheme="minorHAnsi" w:hAnsiTheme="minorHAnsi" w:cstheme="minorHAnsi"/>
          <w:sz w:val="22"/>
          <w:szCs w:val="22"/>
        </w:rPr>
        <w:t>3 jednobrzmiących egzemplarzach, z czego jeden egzemplarz</w:t>
      </w:r>
      <w:r w:rsidR="00E73960">
        <w:rPr>
          <w:rFonts w:asciiTheme="minorHAnsi" w:hAnsiTheme="minorHAnsi" w:cstheme="minorHAnsi"/>
          <w:sz w:val="22"/>
          <w:szCs w:val="22"/>
        </w:rPr>
        <w:t xml:space="preserve"> przeznacza się dla Wykonawcy</w:t>
      </w:r>
      <w:bookmarkEnd w:id="6"/>
      <w:r w:rsidRPr="00871F77">
        <w:rPr>
          <w:rFonts w:asciiTheme="minorHAnsi" w:hAnsiTheme="minorHAnsi" w:cstheme="minorHAnsi"/>
          <w:sz w:val="22"/>
          <w:szCs w:val="22"/>
        </w:rPr>
        <w:t>.</w:t>
      </w:r>
    </w:p>
    <w:p w14:paraId="4C0C16D1" w14:textId="3371B515" w:rsidR="00C66F15" w:rsidRDefault="00C66F15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937931">
        <w:rPr>
          <w:rFonts w:asciiTheme="minorHAnsi" w:hAnsiTheme="minorHAnsi" w:cstheme="minorHAnsi"/>
          <w:sz w:val="22"/>
          <w:szCs w:val="22"/>
        </w:rPr>
        <w:t>Integralną część umowy stanowi oferta Wykonawcy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67D899" w14:textId="62011948" w:rsidR="00C66F15" w:rsidRPr="00871F77" w:rsidRDefault="00B755B0" w:rsidP="00415ED9">
      <w:pPr>
        <w:pStyle w:val="Tekstpodstawowy3"/>
        <w:numPr>
          <w:ilvl w:val="0"/>
          <w:numId w:val="15"/>
        </w:numPr>
        <w:overflowPunct/>
        <w:autoSpaceDE/>
        <w:autoSpaceDN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 w:rsidRPr="00851EB0">
        <w:rPr>
          <w:rFonts w:asciiTheme="minorHAnsi" w:hAnsiTheme="minorHAnsi" w:cstheme="minorHAnsi"/>
          <w:color w:val="000000"/>
          <w:sz w:val="22"/>
          <w:szCs w:val="22"/>
        </w:rPr>
        <w:t xml:space="preserve">Zamawiający oświadcza, że w związku z wejściem w życie Ustawy z dnia 14 czerwca 2024 roku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851EB0">
        <w:rPr>
          <w:rFonts w:asciiTheme="minorHAnsi" w:hAnsiTheme="minorHAnsi" w:cstheme="minorHAnsi"/>
          <w:color w:val="000000"/>
          <w:sz w:val="22"/>
          <w:szCs w:val="22"/>
        </w:rPr>
        <w:t xml:space="preserve">o ochronie sygnalistów w Wojewódzkim Urzędzie Pracy w Warszawie została ustanowiona „Procedura dokonywania zgłoszeń naruszeń prawa  i podejmowania działań następczych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851EB0">
        <w:rPr>
          <w:rFonts w:asciiTheme="minorHAnsi" w:hAnsiTheme="minorHAnsi" w:cstheme="minorHAnsi"/>
          <w:color w:val="000000"/>
          <w:sz w:val="22"/>
          <w:szCs w:val="22"/>
        </w:rPr>
        <w:t xml:space="preserve">w Wojewódzkim Urzędzie Pracy w Warszawie”. Wszelkie informacje dotyczące zgłaszania naruszeń prawa znajdą Państwo na stronie internetowej Wojewódzkiego Urzędu Pracy w Warszawie: </w:t>
      </w:r>
      <w:hyperlink r:id="rId8" w:history="1">
        <w:r w:rsidRPr="008209BF">
          <w:rPr>
            <w:rStyle w:val="Hipercze"/>
            <w:rFonts w:asciiTheme="minorHAnsi" w:hAnsiTheme="minorHAnsi" w:cstheme="minorHAnsi"/>
            <w:sz w:val="22"/>
            <w:szCs w:val="22"/>
          </w:rPr>
          <w:t>https://wupwarszawa.praca.gov.pl/sygnalisci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51EB0">
        <w:rPr>
          <w:rFonts w:asciiTheme="minorHAnsi" w:hAnsiTheme="minorHAnsi" w:cstheme="minorHAnsi"/>
          <w:color w:val="000000"/>
          <w:sz w:val="22"/>
          <w:szCs w:val="22"/>
        </w:rPr>
        <w:t xml:space="preserve">oraz na stronie BIP Wojewódzkiego Urzędu Pracy w Warszawie: </w:t>
      </w:r>
      <w:hyperlink r:id="rId9" w:history="1">
        <w:r w:rsidRPr="008209BF">
          <w:rPr>
            <w:rStyle w:val="Hipercze"/>
            <w:rFonts w:asciiTheme="minorHAnsi" w:hAnsiTheme="minorHAnsi" w:cstheme="minorHAnsi"/>
            <w:sz w:val="22"/>
            <w:szCs w:val="22"/>
          </w:rPr>
          <w:t>https://wup.warszawa.ibip.pl/public/?id=217496</w:t>
        </w:r>
      </w:hyperlink>
      <w:r>
        <w:t xml:space="preserve"> .</w:t>
      </w:r>
    </w:p>
    <w:p w14:paraId="419DA3B0" w14:textId="77777777" w:rsidR="00732BDA" w:rsidRPr="00871F77" w:rsidRDefault="00732BDA" w:rsidP="00732BDA">
      <w:pPr>
        <w:pStyle w:val="Tekstpodstawowy3"/>
        <w:tabs>
          <w:tab w:val="left" w:pos="360"/>
        </w:tabs>
        <w:overflowPunct/>
        <w:autoSpaceDE/>
        <w:autoSpaceDN/>
        <w:adjustRightInd/>
        <w:spacing w:after="0" w:line="240" w:lineRule="auto"/>
        <w:ind w:left="284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3E3FAD5" w14:textId="77777777" w:rsidR="007857D0" w:rsidRPr="00BC0C23" w:rsidRDefault="007857D0" w:rsidP="00017C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7857D0" w:rsidRPr="00BC0C23" w14:paraId="4BFFC89A" w14:textId="77777777" w:rsidTr="002E55D7">
        <w:trPr>
          <w:cantSplit/>
          <w:trHeight w:val="198"/>
        </w:trPr>
        <w:tc>
          <w:tcPr>
            <w:tcW w:w="4820" w:type="dxa"/>
            <w:tcBorders>
              <w:bottom w:val="single" w:sz="4" w:space="0" w:color="auto"/>
            </w:tcBorders>
          </w:tcPr>
          <w:p w14:paraId="1C1A8D1B" w14:textId="21A663A1" w:rsidR="007857D0" w:rsidRPr="00BC0C23" w:rsidRDefault="003522A7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1A4027A" w14:textId="77777777" w:rsidR="007857D0" w:rsidRPr="00BC0C23" w:rsidRDefault="004C2383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C0C23"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7857D0" w:rsidRPr="00BC0C23" w14:paraId="3B29CB7B" w14:textId="77777777" w:rsidTr="002E55D7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14:paraId="2EBFA452" w14:textId="77777777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ermStart w:id="1266031579" w:edGrp="everyone"/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14:paraId="090FB89B" w14:textId="77777777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57D0" w:rsidRPr="00BC0C23" w14:paraId="0BD5EFF1" w14:textId="77777777" w:rsidTr="002E55D7">
        <w:trPr>
          <w:cantSplit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14:paraId="3570D891" w14:textId="77777777" w:rsidR="007857D0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60231F" w14:textId="77777777" w:rsidR="00E0222E" w:rsidRDefault="00E0222E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6FF7DD" w14:textId="09BC910F" w:rsidR="00E0222E" w:rsidRPr="00BC0C23" w:rsidRDefault="00E0222E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AC61" w14:textId="77777777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permEnd w:id="1266031579"/>
      <w:tr w:rsidR="007857D0" w:rsidRPr="00BC0C23" w14:paraId="5B30B49D" w14:textId="77777777" w:rsidTr="002E55D7">
        <w:trPr>
          <w:cantSplit/>
        </w:trPr>
        <w:tc>
          <w:tcPr>
            <w:tcW w:w="4820" w:type="dxa"/>
            <w:tcBorders>
              <w:left w:val="single" w:sz="4" w:space="0" w:color="auto"/>
            </w:tcBorders>
          </w:tcPr>
          <w:p w14:paraId="296296D7" w14:textId="41BB0F96" w:rsidR="007857D0" w:rsidRPr="00BC0C23" w:rsidRDefault="007857D0" w:rsidP="003522A7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(czytelny podpis </w:t>
            </w:r>
            <w:r w:rsidR="003522A7">
              <w:rPr>
                <w:rFonts w:asciiTheme="minorHAnsi" w:hAnsiTheme="minorHAnsi" w:cstheme="minorHAnsi"/>
                <w:i/>
                <w:sz w:val="22"/>
                <w:szCs w:val="22"/>
              </w:rPr>
              <w:t>Zamawiającego</w:t>
            </w: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14:paraId="464188FA" w14:textId="4BADBA2D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>(czytelny podpis</w:t>
            </w:r>
            <w:r w:rsidR="003522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Wykonawcy</w:t>
            </w: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857D0" w:rsidRPr="00BC0C23" w14:paraId="1B96F407" w14:textId="77777777" w:rsidTr="007E3506">
        <w:trPr>
          <w:cantSplit/>
          <w:trHeight w:val="61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</w:tcPr>
          <w:p w14:paraId="768DC40C" w14:textId="77777777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ermStart w:id="1725902933" w:edGrp="everyone"/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F878" w14:textId="77777777" w:rsidR="007857D0" w:rsidRPr="00BC0C23" w:rsidRDefault="007857D0" w:rsidP="00017C40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permEnd w:id="1725902933"/>
      <w:tr w:rsidR="007857D0" w:rsidRPr="00BC0C23" w14:paraId="5257289C" w14:textId="77777777" w:rsidTr="002E55D7">
        <w:trPr>
          <w:cantSplit/>
        </w:trPr>
        <w:tc>
          <w:tcPr>
            <w:tcW w:w="4820" w:type="dxa"/>
          </w:tcPr>
          <w:p w14:paraId="091C819E" w14:textId="3B301CDA" w:rsidR="007857D0" w:rsidRPr="00BC0C23" w:rsidRDefault="007857D0" w:rsidP="00017C40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>miejscowość, data)</w:t>
            </w:r>
          </w:p>
        </w:tc>
        <w:tc>
          <w:tcPr>
            <w:tcW w:w="4820" w:type="dxa"/>
          </w:tcPr>
          <w:p w14:paraId="25A55268" w14:textId="77777777" w:rsidR="007857D0" w:rsidRPr="00BC0C23" w:rsidRDefault="007857D0" w:rsidP="00017C40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C0C23">
              <w:rPr>
                <w:rFonts w:asciiTheme="minorHAnsi" w:hAnsiTheme="minorHAnsi" w:cstheme="minorHAnsi"/>
                <w:i/>
                <w:sz w:val="22"/>
                <w:szCs w:val="22"/>
              </w:rPr>
              <w:t>(miejscowość, data)</w:t>
            </w:r>
          </w:p>
        </w:tc>
      </w:tr>
    </w:tbl>
    <w:p w14:paraId="74BDD7CA" w14:textId="23EB03FE" w:rsidR="00415ED9" w:rsidRDefault="00415ED9" w:rsidP="00017C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04EB16" w14:textId="77777777" w:rsidR="00415ED9" w:rsidRDefault="00415ED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9BB6D3A" w14:textId="77777777" w:rsidR="00415ED9" w:rsidRPr="00871F77" w:rsidRDefault="00415ED9" w:rsidP="00415ED9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3 </w:t>
      </w:r>
      <w:r w:rsidRPr="00871F7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Zapytania Ofertowego nr ZZP.261.200.2025.MC </w:t>
      </w:r>
    </w:p>
    <w:p w14:paraId="265A39CA" w14:textId="385ADC66" w:rsidR="00415ED9" w:rsidRPr="006E502E" w:rsidRDefault="00415ED9" w:rsidP="00415ED9">
      <w:pPr>
        <w:keepNext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Wzór do zadania 6</w:t>
      </w:r>
    </w:p>
    <w:p w14:paraId="11251945" w14:textId="59650C79" w:rsidR="00415ED9" w:rsidRDefault="00415ED9" w:rsidP="00415ED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Umowa nr ………………………………………… - </w:t>
      </w:r>
      <w:r w:rsidRPr="00415ED9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</w:t>
      </w:r>
      <w:r w:rsidRPr="006E50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WZÓR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 xml:space="preserve"> UMOWY</w:t>
      </w:r>
    </w:p>
    <w:p w14:paraId="57471AF8" w14:textId="77777777" w:rsidR="00415ED9" w:rsidRDefault="00415ED9" w:rsidP="00415ED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 usługę dostępu do Internetu </w:t>
      </w:r>
    </w:p>
    <w:p w14:paraId="5DE2910E" w14:textId="77777777" w:rsidR="00415ED9" w:rsidRDefault="00415ED9" w:rsidP="00415ED9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W rezultacie przeprowadzenia przez Zamawiającego postępowania o udzielenie zamówienia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u w:val="dotted"/>
        </w:rPr>
        <w:t>(</w:t>
      </w:r>
      <w:r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u w:val="dotted"/>
        </w:rPr>
        <w:t>zapisy dotyczące wybranego trybu postępowania — uzupełnia Zespół ds. Zamówień Publicznych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  <w:u w:val="dotted"/>
        </w:rPr>
        <w:t>)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  <w:t>w dniu ………………………………..……. r. w Warszawie zostaje zawarta umowa pomiędzy: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br/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Województwem Mazowieckim, ul. Jagiellońska 26, 03-719 Warszawa, NIP: 113-24-53-940,</w:t>
      </w:r>
    </w:p>
    <w:p w14:paraId="57E3B4AE" w14:textId="77777777" w:rsidR="00415ED9" w:rsidRDefault="00415ED9" w:rsidP="00415ED9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jako NABYWCĄ,</w:t>
      </w:r>
    </w:p>
    <w:p w14:paraId="559754F2" w14:textId="77777777" w:rsidR="00415ED9" w:rsidRDefault="00415ED9" w:rsidP="00415ED9">
      <w:pPr>
        <w:keepNext/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Wojewódzkim Urzędem Pracy w Warszawie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,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ul. Chłodna 52, 00-872 Warszawa,</w:t>
      </w:r>
    </w:p>
    <w:p w14:paraId="29A2AAAC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jako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ODBIORCĄ, </w:t>
      </w:r>
    </w:p>
    <w:p w14:paraId="607A4B65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reprezentowanym przez:</w:t>
      </w:r>
    </w:p>
    <w:p w14:paraId="4EAB4366" w14:textId="77777777" w:rsidR="00415ED9" w:rsidRDefault="00415ED9" w:rsidP="00415ED9">
      <w:pPr>
        <w:keepNext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Pana Tomasza Sieradza — Dyrektora Wojewódzkiego Urzędu Pracy w Warszawie 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na podstawie pełnomocnictwa udzielonego przez Zarząd Województwa Mazowieckiego,</w:t>
      </w:r>
    </w:p>
    <w:p w14:paraId="1B457480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zwanym dalej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Zamawiającym</w:t>
      </w:r>
    </w:p>
    <w:p w14:paraId="5293212D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716C8A8B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a firmą: ……………………………………………………………………………………</w:t>
      </w:r>
    </w:p>
    <w:p w14:paraId="6C0BF679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z siedzibą…………………………………………………………………………………</w:t>
      </w:r>
    </w:p>
    <w:p w14:paraId="21FB6317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wpisaną do Krajowego Rejestru Sądowego pod numerem KRS ……………………….</w:t>
      </w:r>
    </w:p>
    <w:p w14:paraId="441528D2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NIP …………………….</w:t>
      </w:r>
    </w:p>
    <w:p w14:paraId="7ACBD45B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REGON …………………..</w:t>
      </w:r>
    </w:p>
    <w:p w14:paraId="789E9F9D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wysokość kapitału zakładowego ………………………</w:t>
      </w:r>
    </w:p>
    <w:p w14:paraId="785E5446" w14:textId="77777777" w:rsidR="00415ED9" w:rsidRDefault="00415ED9" w:rsidP="00415ED9">
      <w:pPr>
        <w:keepNext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reprezentowaną przez…………………………………………………………………..…………………</w:t>
      </w:r>
    </w:p>
    <w:p w14:paraId="55D40694" w14:textId="77777777" w:rsidR="00415ED9" w:rsidRDefault="00415ED9" w:rsidP="00415ED9">
      <w:pPr>
        <w:keepNext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zwaną dalej w treści umowy </w:t>
      </w:r>
      <w:r>
        <w:rPr>
          <w:rFonts w:asciiTheme="minorHAnsi" w:eastAsia="Calibri" w:hAnsiTheme="minorHAnsi" w:cstheme="minorHAnsi"/>
          <w:b/>
          <w:bCs/>
          <w:color w:val="000000" w:themeColor="text1"/>
          <w:sz w:val="22"/>
          <w:szCs w:val="22"/>
        </w:rPr>
        <w:t>Wykonawcą</w:t>
      </w:r>
      <w:r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.</w:t>
      </w:r>
    </w:p>
    <w:p w14:paraId="420D2D10" w14:textId="77777777" w:rsidR="00415ED9" w:rsidRDefault="00415ED9" w:rsidP="00415ED9">
      <w:pPr>
        <w:spacing w:before="216" w:line="276" w:lineRule="auto"/>
        <w:jc w:val="both"/>
        <w:rPr>
          <w:rFonts w:asciiTheme="minorHAnsi" w:hAnsiTheme="minorHAnsi" w:cstheme="minorHAnsi"/>
          <w:spacing w:val="-3"/>
          <w:w w:val="105"/>
          <w:sz w:val="22"/>
          <w:szCs w:val="22"/>
          <w:lang w:eastAsia="en-US"/>
        </w:rPr>
      </w:pPr>
    </w:p>
    <w:p w14:paraId="0E869BBA" w14:textId="77777777" w:rsidR="00415ED9" w:rsidRDefault="00415ED9" w:rsidP="00415ED9">
      <w:pPr>
        <w:keepNext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 1</w:t>
      </w:r>
    </w:p>
    <w:p w14:paraId="5D10EB09" w14:textId="77777777" w:rsidR="00415ED9" w:rsidRDefault="00415ED9" w:rsidP="00415ED9">
      <w:pPr>
        <w:keepNext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6D15A882" w14:textId="77777777" w:rsidR="00415ED9" w:rsidRDefault="00415ED9" w:rsidP="00415ED9">
      <w:pPr>
        <w:pStyle w:val="Tekstpodstawowy2"/>
        <w:numPr>
          <w:ilvl w:val="0"/>
          <w:numId w:val="19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niniejszej Umowy jest świadczenie przez Wykonawcę na rzecz Zamawiającego usługi dostępu do Internetu, zwaną dalej „Usługą”, polegającej na zapewnieniu dostępu do Internetu o parametrach technicznych wskazanych w Szczegółowym opisie przedmiotu zamówienia stanowiącym Załącznik nr 1 do niniejszej umowy.</w:t>
      </w:r>
    </w:p>
    <w:p w14:paraId="72EE872C" w14:textId="77777777" w:rsidR="00415ED9" w:rsidRDefault="00415ED9" w:rsidP="00415ED9">
      <w:pPr>
        <w:pStyle w:val="Tekstpodstawowy2"/>
        <w:overflowPunct/>
        <w:autoSpaceDE/>
        <w:adjustRightInd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C49E3E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68F782B8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Realizacja przedmiotu umowy</w:t>
      </w:r>
    </w:p>
    <w:p w14:paraId="7A5EB0A5" w14:textId="77777777" w:rsidR="00415ED9" w:rsidRDefault="00415ED9" w:rsidP="00415ED9">
      <w:pPr>
        <w:pStyle w:val="Tekstpodstawowy2"/>
        <w:numPr>
          <w:ilvl w:val="0"/>
          <w:numId w:val="20"/>
        </w:numPr>
        <w:overflowPunct/>
        <w:autoSpaceDE/>
        <w:adjustRightInd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Zakres świadczonej przez Wykonawcę Usługi będzie zgodny ze Szczegółowym opisem przedmiotu zamówienia stanowiącym Załącznik nr 1 do niniejszej umowy.</w:t>
      </w:r>
    </w:p>
    <w:p w14:paraId="1DABA80C" w14:textId="77777777" w:rsidR="00415ED9" w:rsidRDefault="00415ED9" w:rsidP="00415ED9">
      <w:pPr>
        <w:pStyle w:val="Tekstpodstawowy2"/>
        <w:numPr>
          <w:ilvl w:val="0"/>
          <w:numId w:val="20"/>
        </w:numPr>
        <w:overflowPunct/>
        <w:autoSpaceDE/>
        <w:adjustRightInd/>
        <w:spacing w:after="0" w:line="240" w:lineRule="auto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oferuje przedmiot umowy o parametrach ……………… </w:t>
      </w:r>
      <w:proofErr w:type="spellStart"/>
      <w:r>
        <w:rPr>
          <w:rFonts w:asciiTheme="minorHAnsi" w:hAnsiTheme="minorHAnsi" w:cstheme="minorHAnsi"/>
          <w:sz w:val="22"/>
          <w:szCs w:val="22"/>
        </w:rPr>
        <w:t>download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/ ………………… </w:t>
      </w:r>
      <w:proofErr w:type="spellStart"/>
      <w:r>
        <w:rPr>
          <w:rFonts w:asciiTheme="minorHAnsi" w:hAnsiTheme="minorHAnsi" w:cstheme="minorHAnsi"/>
          <w:sz w:val="22"/>
          <w:szCs w:val="22"/>
        </w:rPr>
        <w:t>upload</w:t>
      </w:r>
      <w:proofErr w:type="spellEnd"/>
    </w:p>
    <w:p w14:paraId="5D5AA2CF" w14:textId="77777777" w:rsidR="00415ED9" w:rsidRDefault="00415ED9" w:rsidP="00415ED9">
      <w:pPr>
        <w:pStyle w:val="Tekstpodstawowy2"/>
        <w:numPr>
          <w:ilvl w:val="0"/>
          <w:numId w:val="20"/>
        </w:numPr>
        <w:overflowPunct/>
        <w:autoSpaceDE/>
        <w:adjustRightInd/>
        <w:spacing w:after="0" w:line="240" w:lineRule="auto"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może świadczyć na wniosek Zamawiającego usługi dodatkowe wskazane w Cenniku </w:t>
      </w:r>
      <w:r>
        <w:rPr>
          <w:rFonts w:asciiTheme="minorHAnsi" w:hAnsiTheme="minorHAnsi" w:cstheme="minorHAnsi"/>
          <w:sz w:val="22"/>
          <w:szCs w:val="22"/>
        </w:rPr>
        <w:br/>
        <w:t>i zgodne z Regulaminem świadczenia usług Wykonawcy. Cennik i Regulamin dodatkowych usług stanowią załączniki do niniejszej umowy.</w:t>
      </w:r>
    </w:p>
    <w:p w14:paraId="7924BFDB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E11A8A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03C3DBDB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Odbiór przedmiotu umowy</w:t>
      </w:r>
    </w:p>
    <w:p w14:paraId="0BD60B1F" w14:textId="77777777" w:rsidR="00415ED9" w:rsidRDefault="00415ED9" w:rsidP="00415ED9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Usługi zobowiązuje się do uruchomienia usługi od </w:t>
      </w:r>
      <w:r>
        <w:rPr>
          <w:rFonts w:asciiTheme="minorHAnsi" w:hAnsiTheme="minorHAnsi" w:cstheme="minorHAnsi"/>
          <w:bCs/>
          <w:sz w:val="22"/>
          <w:szCs w:val="22"/>
        </w:rPr>
        <w:t xml:space="preserve">01.08.2025 r.  </w:t>
      </w:r>
    </w:p>
    <w:p w14:paraId="2D755E55" w14:textId="77777777" w:rsidR="00415ED9" w:rsidRDefault="00415ED9" w:rsidP="00415ED9">
      <w:pPr>
        <w:pStyle w:val="Tekstpodstawowy2"/>
        <w:numPr>
          <w:ilvl w:val="0"/>
          <w:numId w:val="21"/>
        </w:numPr>
        <w:overflowPunct/>
        <w:autoSpaceDE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Uruchomienie Usługi w terminie określonym w Szczegółowym opisie przedmiotu zamówienia stanowiącym Załącznik nr 1 do niniejszej umowy zostanie potwierdzone podpisaniem protokołu zdawczo-odbiorczego przez Zamawiającego.</w:t>
      </w:r>
    </w:p>
    <w:p w14:paraId="0AB0B3F4" w14:textId="77777777" w:rsidR="00415ED9" w:rsidRDefault="00415ED9" w:rsidP="00415ED9">
      <w:pPr>
        <w:pStyle w:val="Tekstpodstawowy2"/>
        <w:numPr>
          <w:ilvl w:val="0"/>
          <w:numId w:val="21"/>
        </w:numPr>
        <w:overflowPunct/>
        <w:autoSpaceDE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dzień rozpoczęcia świadczenia Usługi uznaje się dzień </w:t>
      </w:r>
      <w:r>
        <w:rPr>
          <w:rFonts w:asciiTheme="minorHAnsi" w:hAnsiTheme="minorHAnsi" w:cstheme="minorHAnsi"/>
          <w:bCs/>
          <w:sz w:val="22"/>
          <w:szCs w:val="22"/>
        </w:rPr>
        <w:t>01.08.2025 r.</w:t>
      </w:r>
      <w:r>
        <w:rPr>
          <w:rFonts w:asciiTheme="minorHAnsi" w:hAnsiTheme="minorHAnsi" w:cstheme="minorHAnsi"/>
          <w:sz w:val="22"/>
          <w:szCs w:val="22"/>
        </w:rPr>
        <w:t>, a Zamawiający uiszcza opłaty od tego dnia.</w:t>
      </w:r>
    </w:p>
    <w:p w14:paraId="37F45FA6" w14:textId="77777777" w:rsidR="00415ED9" w:rsidRDefault="00415ED9" w:rsidP="00415ED9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uruchomienie Usługi nie będzie mogło nastąpić w terminie, o którym mowa w ust. 1, Zamawiający może niezwłocznie rozwiązać Umowę poprzez złożenie pisemnego oświadczenia. </w:t>
      </w:r>
    </w:p>
    <w:p w14:paraId="35062C23" w14:textId="77777777" w:rsidR="00415ED9" w:rsidRDefault="00415ED9" w:rsidP="00415ED9">
      <w:pPr>
        <w:numPr>
          <w:ilvl w:val="0"/>
          <w:numId w:val="21"/>
        </w:numPr>
        <w:tabs>
          <w:tab w:val="num" w:pos="426"/>
        </w:tabs>
        <w:overflowPunct w:val="0"/>
        <w:autoSpaceDE w:val="0"/>
        <w:autoSpaceDN w:val="0"/>
        <w:adjustRightInd w:val="0"/>
        <w:spacing w:line="276" w:lineRule="auto"/>
        <w:ind w:left="425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Umowa zostaje zawarta na czas ……. miesięcy od dnia rozpoczęcia świadczenia Usługi. </w:t>
      </w:r>
    </w:p>
    <w:p w14:paraId="48D80378" w14:textId="77777777" w:rsidR="00415ED9" w:rsidRDefault="00415ED9" w:rsidP="00415ED9">
      <w:pPr>
        <w:overflowPunct w:val="0"/>
        <w:autoSpaceDE w:val="0"/>
        <w:autoSpaceDN w:val="0"/>
        <w:adjustRightInd w:val="0"/>
        <w:spacing w:line="276" w:lineRule="auto"/>
        <w:ind w:left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209FABF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4</w:t>
      </w:r>
    </w:p>
    <w:p w14:paraId="73E5374B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Wynagrodzenie i zapłata wynagrodzenia</w:t>
      </w:r>
    </w:p>
    <w:p w14:paraId="3B872425" w14:textId="77777777" w:rsidR="00415ED9" w:rsidRDefault="00415ED9" w:rsidP="00415ED9">
      <w:pPr>
        <w:numPr>
          <w:ilvl w:val="0"/>
          <w:numId w:val="2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zobowiązuje się zapłacić Wykonawcy wynagrodzenie za realizację przedmiotu umowy zgodnie ze złożoną przez Wykonawcę ofertą cenową za cały okres trwania Umowy łącznie na kwotę: </w:t>
      </w:r>
      <w:r>
        <w:rPr>
          <w:rFonts w:asciiTheme="minorHAnsi" w:hAnsiTheme="minorHAnsi" w:cstheme="minorHAnsi"/>
          <w:b/>
          <w:sz w:val="22"/>
          <w:szCs w:val="22"/>
        </w:rPr>
        <w:t>………..……… netto + …………….. zł podatku VAT (23%) = …………..……. zł brutto (słownie: ………………………….… ……………………………………………………………………………………… PLN).</w:t>
      </w:r>
    </w:p>
    <w:p w14:paraId="4A82687F" w14:textId="77777777" w:rsidR="00415ED9" w:rsidRDefault="00415ED9" w:rsidP="00415ED9">
      <w:pPr>
        <w:pStyle w:val="Akapitzlist"/>
        <w:numPr>
          <w:ilvl w:val="0"/>
          <w:numId w:val="22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ewentualne koszty (w tym koszt urządzeń oraz aktywacji usługi) związane z uzyskaniem przez Zamawiającego dostępu do sieci Wykonawcy z tytułu świadczenia usługi wkalkulowane zostaną w miesięczną opłatę należności Zamawiającego wobec Wykonawcy.</w:t>
      </w:r>
    </w:p>
    <w:p w14:paraId="07EFADCD" w14:textId="77777777" w:rsidR="00415ED9" w:rsidRDefault="00415ED9" w:rsidP="00415ED9">
      <w:pPr>
        <w:pStyle w:val="Akapitzlist"/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Okresem Rozliczeniowym, jest okres jednego miesiąca, za który dokonywane są rozliczenia należności Zamawiającego wobec Wykonawcy usługi, rozpoczynający i kończący się w dniach wskazanych przez Wykonawcę na fakturze VAT.</w:t>
      </w:r>
    </w:p>
    <w:p w14:paraId="10EB46E6" w14:textId="77777777" w:rsidR="00415ED9" w:rsidRDefault="00415ED9" w:rsidP="00415ED9">
      <w:pPr>
        <w:pStyle w:val="Akapitzlist"/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Faktury VAT z tytułu świadczenia usługi przez Wykonawcę muszą być wystawiane w następujący sposób:</w:t>
      </w:r>
    </w:p>
    <w:p w14:paraId="2D0BAC97" w14:textId="77777777" w:rsidR="00415ED9" w:rsidRDefault="00415ED9" w:rsidP="00415ED9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33E8D7D3" w14:textId="77777777" w:rsidR="00415ED9" w:rsidRDefault="00415ED9" w:rsidP="00415ED9">
      <w:pPr>
        <w:pStyle w:val="Akapitzlist"/>
        <w:ind w:left="2127" w:hanging="42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Nabywca: </w:t>
      </w:r>
      <w:r>
        <w:rPr>
          <w:rFonts w:asciiTheme="minorHAnsi" w:hAnsiTheme="minorHAnsi" w:cstheme="minorHAnsi"/>
          <w:b/>
          <w:sz w:val="22"/>
          <w:szCs w:val="22"/>
        </w:rPr>
        <w:tab/>
        <w:t>Województwo Mazowieckie</w:t>
      </w:r>
    </w:p>
    <w:p w14:paraId="06AC919F" w14:textId="77777777" w:rsidR="00415ED9" w:rsidRDefault="00415ED9" w:rsidP="00415ED9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Jagiellońska 26</w:t>
      </w:r>
    </w:p>
    <w:p w14:paraId="255B3DAE" w14:textId="77777777" w:rsidR="00415ED9" w:rsidRDefault="00415ED9" w:rsidP="00415ED9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03-719 Warszawa</w:t>
      </w:r>
    </w:p>
    <w:p w14:paraId="385A098A" w14:textId="77777777" w:rsidR="00415ED9" w:rsidRDefault="00415ED9" w:rsidP="00415ED9">
      <w:pPr>
        <w:pStyle w:val="Akapitzlist"/>
        <w:ind w:left="2127" w:firstLine="705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NIP: 113-24-53-940</w:t>
      </w:r>
    </w:p>
    <w:p w14:paraId="712CB7FD" w14:textId="77777777" w:rsidR="00415ED9" w:rsidRDefault="00415ED9" w:rsidP="00415ED9">
      <w:pPr>
        <w:pStyle w:val="Akapitzlist"/>
        <w:tabs>
          <w:tab w:val="num" w:pos="426"/>
        </w:tabs>
        <w:ind w:left="2127" w:hanging="426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B9B6257" w14:textId="77777777" w:rsidR="00415ED9" w:rsidRDefault="00415ED9" w:rsidP="00415ED9">
      <w:pPr>
        <w:pStyle w:val="Akapitzlist"/>
        <w:ind w:left="2127" w:hanging="42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Odbiorca: </w:t>
      </w:r>
      <w:r>
        <w:rPr>
          <w:rFonts w:asciiTheme="minorHAnsi" w:hAnsiTheme="minorHAnsi" w:cstheme="minorHAnsi"/>
          <w:b/>
          <w:sz w:val="22"/>
          <w:szCs w:val="22"/>
        </w:rPr>
        <w:tab/>
        <w:t>Wojewódzki Urząd Pracy w Warszawie</w:t>
      </w:r>
    </w:p>
    <w:p w14:paraId="73188024" w14:textId="77777777" w:rsidR="00415ED9" w:rsidRDefault="00415ED9" w:rsidP="00415ED9">
      <w:pPr>
        <w:pStyle w:val="Akapitzlist"/>
        <w:ind w:left="2127" w:firstLine="70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ul. Chłodna 52</w:t>
      </w:r>
    </w:p>
    <w:p w14:paraId="0DF8CB6F" w14:textId="77777777" w:rsidR="00415ED9" w:rsidRDefault="00415ED9" w:rsidP="00415ED9">
      <w:pPr>
        <w:pStyle w:val="Akapitzlist"/>
        <w:numPr>
          <w:ilvl w:val="1"/>
          <w:numId w:val="2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Warszawa</w:t>
      </w:r>
    </w:p>
    <w:p w14:paraId="1CA11999" w14:textId="77777777" w:rsidR="00415ED9" w:rsidRDefault="00415ED9" w:rsidP="00415ED9">
      <w:pPr>
        <w:pStyle w:val="Akapitzlist"/>
        <w:tabs>
          <w:tab w:val="num" w:pos="426"/>
        </w:tabs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6B5FC5DE" w14:textId="77777777" w:rsidR="00415ED9" w:rsidRDefault="00415ED9" w:rsidP="00415ED9">
      <w:pPr>
        <w:pStyle w:val="Akapitzlist"/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Faktury VAT Wykonawca będzie dostarczać Zamawiającemu na koszt własny na adres: </w:t>
      </w:r>
      <w:r>
        <w:rPr>
          <w:rFonts w:asciiTheme="minorHAnsi" w:hAnsiTheme="minorHAnsi" w:cstheme="minorHAnsi"/>
          <w:b/>
          <w:bCs/>
          <w:sz w:val="22"/>
          <w:szCs w:val="22"/>
        </w:rPr>
        <w:t>Wojewódzki Urząd Pracy w Warszawie, ul. Chłodna 52, 00-872 Warszawa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 xml:space="preserve">lub wysyłać pocztą elektroniczną na adres e-mail: </w:t>
      </w:r>
      <w:hyperlink r:id="rId10" w:history="1">
        <w:r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informatyka@wup.mazowsze.pl</w:t>
        </w:r>
      </w:hyperlink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terminie 7 dni od momentu uruchomienia usługi.</w:t>
      </w:r>
    </w:p>
    <w:p w14:paraId="5436B3D5" w14:textId="77777777" w:rsidR="00415ED9" w:rsidRDefault="00415ED9" w:rsidP="00415ED9">
      <w:pPr>
        <w:numPr>
          <w:ilvl w:val="0"/>
          <w:numId w:val="22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Płatność nastąpi przelewem na konto Wykonawcy: </w:t>
      </w:r>
      <w:r>
        <w:rPr>
          <w:rFonts w:asciiTheme="minorHAnsi" w:hAnsiTheme="minorHAnsi" w:cstheme="minorHAnsi"/>
          <w:sz w:val="22"/>
          <w:szCs w:val="22"/>
        </w:rPr>
        <w:br/>
        <w:t xml:space="preserve">……………………………………………………………………………………………… </w:t>
      </w:r>
      <w:r>
        <w:rPr>
          <w:rFonts w:asciiTheme="minorHAnsi" w:hAnsiTheme="minorHAnsi" w:cstheme="minorHAnsi"/>
          <w:sz w:val="22"/>
          <w:szCs w:val="22"/>
        </w:rPr>
        <w:br/>
        <w:t>w ciągu 14 dni od dnia otrzymania prawidłowo wystawionej faktury VAT. Płatność będzie realizowana w złotych polskich.</w:t>
      </w:r>
    </w:p>
    <w:p w14:paraId="519DD8A8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dzień zapłaty uważa się dzień obciążenia rachunku Zamawiającego.</w:t>
      </w:r>
    </w:p>
    <w:p w14:paraId="2F8D7C8C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Jeżeli w trakcie obowiązywania Umowy nastąpi zmiana stawki podatku od towarów </w:t>
      </w:r>
      <w:r>
        <w:rPr>
          <w:rFonts w:asciiTheme="minorHAnsi" w:hAnsiTheme="minorHAnsi" w:cstheme="minorHAnsi"/>
          <w:sz w:val="22"/>
          <w:szCs w:val="22"/>
        </w:rPr>
        <w:br/>
        <w:t>i usług w zakresie niniejszej umowy Zamawiający zobowiązuje się do uiszczenia podatku według obowiązującej stawki podatku od towarów i usług z zastrzeżeniem, że wartość netto przedmiotowej usługi pozostanie bez zmian.</w:t>
      </w:r>
    </w:p>
    <w:p w14:paraId="61EFE6B1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Kwoty wynikające z umowy będą podlegały corocznej waloryzacji zgodnie z wskaźnikiem inflacji obowiązującym w Polsce według danych publikowanych przez Główny Urząd Statystyczny.</w:t>
      </w:r>
    </w:p>
    <w:p w14:paraId="4B71FA5A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Waloryzacja będzie dokonywana na dzień 1 stycznia każdego roku i będzie uwzględniana w rozliczeniach dokonywanych po tym terminie. </w:t>
      </w:r>
    </w:p>
    <w:p w14:paraId="6E9E37AB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Strony umowy ustalają, że waloryzacja nie może przekroczyć 10% wartości wynagrodzenia brutto z poprzedniego roku kalendarzowego. </w:t>
      </w:r>
    </w:p>
    <w:p w14:paraId="46CA8751" w14:textId="77777777" w:rsidR="00415ED9" w:rsidRDefault="00415ED9" w:rsidP="00415ED9">
      <w:pPr>
        <w:numPr>
          <w:ilvl w:val="0"/>
          <w:numId w:val="2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oświadcza, że posiada status dużego przedsiębiorcy.</w:t>
      </w:r>
    </w:p>
    <w:p w14:paraId="62B6135A" w14:textId="77777777" w:rsidR="00415ED9" w:rsidRDefault="00415ED9" w:rsidP="00415ED9">
      <w:pPr>
        <w:rPr>
          <w:rFonts w:asciiTheme="minorHAnsi" w:hAnsiTheme="minorHAnsi" w:cstheme="minorHAnsi"/>
          <w:b/>
          <w:sz w:val="22"/>
          <w:szCs w:val="22"/>
        </w:rPr>
      </w:pPr>
    </w:p>
    <w:p w14:paraId="4B36E7D7" w14:textId="77777777" w:rsidR="00415ED9" w:rsidRDefault="00415ED9" w:rsidP="00415ED9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5</w:t>
      </w:r>
    </w:p>
    <w:p w14:paraId="1468F72E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Osoby odpowiedzialne za realizację umowy</w:t>
      </w:r>
    </w:p>
    <w:p w14:paraId="19DF4B8C" w14:textId="77777777" w:rsidR="00415ED9" w:rsidRDefault="00415ED9" w:rsidP="00415ED9">
      <w:pPr>
        <w:numPr>
          <w:ilvl w:val="0"/>
          <w:numId w:val="2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ustalają osoby odpowiedzialne za realizację umowy:</w:t>
      </w:r>
    </w:p>
    <w:p w14:paraId="2661F74D" w14:textId="77777777" w:rsidR="00415ED9" w:rsidRDefault="00415ED9" w:rsidP="00415ED9">
      <w:pPr>
        <w:numPr>
          <w:ilvl w:val="1"/>
          <w:numId w:val="24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ze strony Zamawiającego: ………………………………., tel. ………………………….., </w:t>
      </w:r>
      <w:r>
        <w:rPr>
          <w:rFonts w:asciiTheme="minorHAnsi" w:hAnsiTheme="minorHAnsi" w:cstheme="minorHAnsi"/>
          <w:sz w:val="22"/>
          <w:szCs w:val="22"/>
        </w:rPr>
        <w:br/>
        <w:t>e-mail: ………………………………………</w:t>
      </w:r>
    </w:p>
    <w:p w14:paraId="17591CB7" w14:textId="77777777" w:rsidR="00415ED9" w:rsidRDefault="00415ED9" w:rsidP="00415ED9">
      <w:pPr>
        <w:numPr>
          <w:ilvl w:val="1"/>
          <w:numId w:val="24"/>
        </w:numPr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 xml:space="preserve">ze strony Wykonawcy: </w:t>
      </w:r>
      <w:r>
        <w:rPr>
          <w:rFonts w:asciiTheme="minorHAnsi" w:hAnsiTheme="minorHAnsi" w:cstheme="minorHAnsi"/>
          <w:sz w:val="22"/>
          <w:szCs w:val="22"/>
        </w:rPr>
        <w:t xml:space="preserve">………………………………., tel. ………………………….., </w:t>
      </w:r>
      <w:r>
        <w:rPr>
          <w:rFonts w:asciiTheme="minorHAnsi" w:hAnsiTheme="minorHAnsi" w:cstheme="minorHAnsi"/>
          <w:sz w:val="22"/>
          <w:szCs w:val="22"/>
        </w:rPr>
        <w:br/>
        <w:t>e-mail: ………………………………………</w:t>
      </w:r>
    </w:p>
    <w:p w14:paraId="50AF66DB" w14:textId="77777777" w:rsidR="00415ED9" w:rsidRDefault="00415ED9" w:rsidP="00415ED9">
      <w:pPr>
        <w:numPr>
          <w:ilvl w:val="0"/>
          <w:numId w:val="2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Osoby wymienione w ust. 1 są uprawnione do przekazywania i przyjmowania wszelkich uwag i zaleceń w sprawach związanych z realizacją umowy, w tym do przekazania i odbioru przedmiotu umowy oraz do potwierdzenia, że przedmiot umowy został wykonany należycie.</w:t>
      </w:r>
    </w:p>
    <w:p w14:paraId="7409B93F" w14:textId="77777777" w:rsidR="00415ED9" w:rsidRDefault="00415ED9" w:rsidP="00415ED9">
      <w:pPr>
        <w:numPr>
          <w:ilvl w:val="0"/>
          <w:numId w:val="2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Zmiana osób wymienionych w ust. 1 nie wymaga pisemnego powiadomienia drugiej strony umowy.</w:t>
      </w:r>
    </w:p>
    <w:p w14:paraId="34148FFC" w14:textId="77777777" w:rsidR="00415ED9" w:rsidRDefault="00415ED9" w:rsidP="00415ED9">
      <w:pPr>
        <w:numPr>
          <w:ilvl w:val="0"/>
          <w:numId w:val="24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zakresie wzajemnego współdziałania przy realizacji umowy osoby wymienione w ust. 1 zobowiązują się działać niezwłocznie, przestrzegając obowiązujących przepisów prawa i ustalonych zwyczajów.</w:t>
      </w:r>
    </w:p>
    <w:p w14:paraId="13E4982E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6</w:t>
      </w:r>
    </w:p>
    <w:p w14:paraId="43AEEA30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285B063C" w14:textId="77777777" w:rsidR="00415ED9" w:rsidRDefault="00415ED9" w:rsidP="00415ED9">
      <w:pPr>
        <w:pStyle w:val="Tekstpodstawowy3"/>
        <w:numPr>
          <w:ilvl w:val="0"/>
          <w:numId w:val="25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zobowiązuje się do zachowania w tajemnicy wszelkich informacji o Zamawiającym uzyskanych w związku z realizacją niniejszej umowy. Obowiązek ten jest nieograniczony w czasie.</w:t>
      </w:r>
    </w:p>
    <w:p w14:paraId="470AFA9F" w14:textId="77777777" w:rsidR="00415ED9" w:rsidRDefault="00415ED9" w:rsidP="00415ED9">
      <w:pPr>
        <w:pStyle w:val="Tekstpodstawowy3"/>
        <w:numPr>
          <w:ilvl w:val="0"/>
          <w:numId w:val="25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oświadcza, iż posiada wiedzę, doświadczenie oraz umiejętności niezbędne do prawidłowego wykonania przedmiotu umowy.</w:t>
      </w:r>
    </w:p>
    <w:p w14:paraId="0B3D82E7" w14:textId="77777777" w:rsidR="00415ED9" w:rsidRDefault="00415ED9" w:rsidP="00415ED9">
      <w:pPr>
        <w:pStyle w:val="Tekstpodstawowy3"/>
        <w:numPr>
          <w:ilvl w:val="0"/>
          <w:numId w:val="25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odpowiedzialny za wykonanie całego zakresu przedmiotu umowy w terminie określonym w niniejszej umowie.</w:t>
      </w:r>
    </w:p>
    <w:p w14:paraId="51D382ED" w14:textId="77777777" w:rsidR="00415ED9" w:rsidRDefault="00415ED9" w:rsidP="00415ED9">
      <w:pPr>
        <w:pStyle w:val="Tekstpodstawowy3"/>
        <w:numPr>
          <w:ilvl w:val="0"/>
          <w:numId w:val="25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stosować się do uwag i zaleceń Zamawiającego w trakcie wykonywania prac.</w:t>
      </w:r>
    </w:p>
    <w:p w14:paraId="3A52A1FA" w14:textId="77777777" w:rsidR="00415ED9" w:rsidRDefault="00415ED9" w:rsidP="00415ED9">
      <w:pPr>
        <w:pStyle w:val="Akapitzlist"/>
        <w:numPr>
          <w:ilvl w:val="0"/>
          <w:numId w:val="25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 zobowiązany jest powiadomić pisemnie Zamawiającego o każdej zmianie adresu, adresu e-mail, numeru telefonu i faksu.</w:t>
      </w:r>
    </w:p>
    <w:p w14:paraId="0F1CD288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C575A9" w14:textId="77777777" w:rsidR="00415ED9" w:rsidRDefault="00415ED9" w:rsidP="00415ED9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353FAE76" w14:textId="77777777" w:rsidR="00415ED9" w:rsidRDefault="00415ED9" w:rsidP="00415ED9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Gwarancja, wsparcie i serwis</w:t>
      </w:r>
    </w:p>
    <w:p w14:paraId="6714A514" w14:textId="77777777" w:rsidR="00415ED9" w:rsidRDefault="00415ED9" w:rsidP="00415ED9">
      <w:pPr>
        <w:pStyle w:val="Tekstpodstawowy3"/>
        <w:numPr>
          <w:ilvl w:val="6"/>
          <w:numId w:val="20"/>
        </w:numPr>
        <w:tabs>
          <w:tab w:val="num" w:pos="2160"/>
        </w:tabs>
        <w:spacing w:after="0" w:line="240" w:lineRule="auto"/>
        <w:ind w:left="426" w:hanging="425"/>
        <w:textAlignment w:val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ponosi pełną odpowiedzialność za prawidłową realizację przedmiotu umowy </w:t>
      </w:r>
      <w:r>
        <w:rPr>
          <w:rFonts w:asciiTheme="minorHAnsi" w:hAnsiTheme="minorHAnsi" w:cstheme="minorHAnsi"/>
          <w:sz w:val="22"/>
          <w:szCs w:val="22"/>
        </w:rPr>
        <w:br/>
        <w:t xml:space="preserve">oraz gwarantuje, że dostarczony Zamawiającemu sprzęt do realizacji umowy nie posiada wad i może być wykorzystywany do realizacji Umowy. </w:t>
      </w:r>
      <w:r>
        <w:rPr>
          <w:rFonts w:asciiTheme="minorHAnsi" w:hAnsiTheme="minorHAnsi" w:cstheme="minorHAnsi"/>
          <w:bCs/>
          <w:sz w:val="22"/>
          <w:szCs w:val="22"/>
        </w:rPr>
        <w:t>Wykonawca w razie wystąpienia awarii lub innych problemów z realizacją Przedmiotu Umowy zapewni wsparcie dla Zamawiającego na czas świadczenia Usługi w godzinach od 8.00 do 16.00 w formie:</w:t>
      </w:r>
    </w:p>
    <w:p w14:paraId="1E0DE3A8" w14:textId="77777777" w:rsidR="00415ED9" w:rsidRDefault="00415ED9" w:rsidP="00415ED9">
      <w:pPr>
        <w:pStyle w:val="Tekstpodstawowy3"/>
        <w:numPr>
          <w:ilvl w:val="0"/>
          <w:numId w:val="26"/>
        </w:numPr>
        <w:overflowPunct/>
        <w:autoSpaceDE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telefonicznie: ………………………………….</w:t>
      </w:r>
    </w:p>
    <w:p w14:paraId="15E37362" w14:textId="77777777" w:rsidR="00415ED9" w:rsidRDefault="00415ED9" w:rsidP="00415ED9">
      <w:pPr>
        <w:pStyle w:val="Tekstpodstawowy3"/>
        <w:numPr>
          <w:ilvl w:val="0"/>
          <w:numId w:val="26"/>
        </w:numPr>
        <w:overflowPunct/>
        <w:autoSpaceDE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e-mail: …………………………………………….</w:t>
      </w:r>
    </w:p>
    <w:p w14:paraId="51CE37CA" w14:textId="77777777" w:rsidR="00415ED9" w:rsidRDefault="00415ED9" w:rsidP="00415ED9">
      <w:pPr>
        <w:pStyle w:val="Tekstpodstawowy3"/>
        <w:numPr>
          <w:ilvl w:val="0"/>
          <w:numId w:val="26"/>
        </w:numPr>
        <w:overflowPunct/>
        <w:autoSpaceDE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serwer ftp/www: ……………………………</w:t>
      </w:r>
    </w:p>
    <w:p w14:paraId="6F3F1B45" w14:textId="77777777" w:rsidR="00415ED9" w:rsidRDefault="00415ED9" w:rsidP="00415ED9">
      <w:pPr>
        <w:pStyle w:val="Tekstpodstawowy3"/>
        <w:numPr>
          <w:ilvl w:val="0"/>
          <w:numId w:val="26"/>
        </w:numPr>
        <w:overflowPunct/>
        <w:autoSpaceDE/>
        <w:adjustRightInd/>
        <w:spacing w:after="0" w:line="240" w:lineRule="auto"/>
        <w:ind w:left="851" w:hanging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on-line: …………………………………………..</w:t>
      </w:r>
    </w:p>
    <w:p w14:paraId="63060C91" w14:textId="77777777" w:rsidR="00415ED9" w:rsidRDefault="00415ED9" w:rsidP="00415ED9">
      <w:pPr>
        <w:pStyle w:val="Tekstpodstawowy3"/>
        <w:numPr>
          <w:ilvl w:val="0"/>
          <w:numId w:val="27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okresie wsparcia wszelkie koszty związane z usunięciem awarii, koszty pomocy technicznej </w:t>
      </w:r>
      <w:r>
        <w:rPr>
          <w:rFonts w:asciiTheme="minorHAnsi" w:hAnsiTheme="minorHAnsi" w:cstheme="minorHAnsi"/>
          <w:sz w:val="22"/>
          <w:szCs w:val="22"/>
        </w:rPr>
        <w:br/>
        <w:t>w zakresie Przedmiotu Umowy, a także koszty dojazdu do miejsca świadczenia Usługi dla  Zamawiającego ponosi Wykonawca.</w:t>
      </w:r>
    </w:p>
    <w:p w14:paraId="7A1D0318" w14:textId="77777777" w:rsidR="00415ED9" w:rsidRDefault="00415ED9" w:rsidP="00415ED9">
      <w:pPr>
        <w:pStyle w:val="Akapitzlist"/>
        <w:numPr>
          <w:ilvl w:val="0"/>
          <w:numId w:val="27"/>
        </w:numPr>
        <w:spacing w:after="160" w:line="254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Umowa stanowi dokument gwarancyjny bez konieczności składania dodatkowego dokumentu na okoliczność udzielenia gwarancji.</w:t>
      </w:r>
    </w:p>
    <w:p w14:paraId="460CA98D" w14:textId="77777777" w:rsidR="00415ED9" w:rsidRDefault="00415ED9" w:rsidP="00415ED9">
      <w:pPr>
        <w:pStyle w:val="Akapitzlist"/>
        <w:numPr>
          <w:ilvl w:val="0"/>
          <w:numId w:val="27"/>
        </w:numPr>
        <w:spacing w:after="160" w:line="254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Maksymalny czas usunięcia awarii to 24 godziny od momentu zgłoszenia awarii.</w:t>
      </w:r>
    </w:p>
    <w:p w14:paraId="522EC03A" w14:textId="77777777" w:rsidR="00415ED9" w:rsidRDefault="00415ED9" w:rsidP="00415ED9">
      <w:pPr>
        <w:spacing w:after="160" w:line="254" w:lineRule="auto"/>
        <w:rPr>
          <w:rFonts w:asciiTheme="minorHAnsi" w:hAnsiTheme="minorHAnsi" w:cstheme="minorHAnsi"/>
          <w:sz w:val="22"/>
          <w:szCs w:val="22"/>
        </w:rPr>
      </w:pPr>
    </w:p>
    <w:p w14:paraId="66914DE8" w14:textId="77777777" w:rsidR="00415ED9" w:rsidRDefault="00415ED9" w:rsidP="00415ED9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8</w:t>
      </w:r>
    </w:p>
    <w:p w14:paraId="6F669924" w14:textId="77777777" w:rsidR="00415ED9" w:rsidRDefault="00415ED9" w:rsidP="00415ED9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4E0DEE71" w14:textId="77777777" w:rsidR="00415ED9" w:rsidRDefault="00415ED9" w:rsidP="00415ED9">
      <w:pPr>
        <w:numPr>
          <w:ilvl w:val="0"/>
          <w:numId w:val="28"/>
        </w:numPr>
        <w:tabs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Wszelkie zmiany Umowy, w tym zmiana parametrów technicznych Usługi wskazanych </w:t>
      </w:r>
      <w:r>
        <w:rPr>
          <w:rFonts w:asciiTheme="minorHAnsi" w:hAnsiTheme="minorHAnsi" w:cstheme="minorHAnsi"/>
          <w:sz w:val="22"/>
          <w:szCs w:val="22"/>
        </w:rPr>
        <w:br/>
        <w:t>w Szczegółowym opisie przedmiotu zamówienia, mogą nastąpić wyłącznie na korzystniejsze dla Zamawiającego bez możliwości zmiany wynagrodzenia dla Wykonawcy za realizację Przedmiotu Umowy.</w:t>
      </w:r>
    </w:p>
    <w:p w14:paraId="07814257" w14:textId="77777777" w:rsidR="00415ED9" w:rsidRDefault="00415ED9" w:rsidP="00415ED9">
      <w:pPr>
        <w:numPr>
          <w:ilvl w:val="0"/>
          <w:numId w:val="28"/>
        </w:numPr>
        <w:tabs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doręcza Zamawiającemu na piśmie treść każdej proponowanej zmiany warunków Umowy z wyprzedzeniem co najmniej jednego Okresu rozliczeniowego przed wprowadzeniem tych zmian w życie.</w:t>
      </w:r>
    </w:p>
    <w:p w14:paraId="04DABC8E" w14:textId="77777777" w:rsidR="00415ED9" w:rsidRDefault="00415ED9" w:rsidP="00415ED9">
      <w:pPr>
        <w:numPr>
          <w:ilvl w:val="0"/>
          <w:numId w:val="28"/>
        </w:numPr>
        <w:tabs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braku akceptacji zmian Umowy, Zamawiającemu przysługuje prawo wypowiedzenia Umowy. W razie skorzystania z tego prawa Wykonawcy nie przysługuje </w:t>
      </w:r>
      <w:r>
        <w:rPr>
          <w:rFonts w:asciiTheme="minorHAnsi" w:hAnsiTheme="minorHAnsi" w:cstheme="minorHAnsi"/>
          <w:sz w:val="22"/>
          <w:szCs w:val="22"/>
        </w:rPr>
        <w:lastRenderedPageBreak/>
        <w:t>roszczenie odszkodowawcze, a także zwrot przyznanych Zamawiającemu ulg, chyba że konieczność wprowadzonych zmian będzie wynikała bezpośrednio ze zmiany przepisów prawa, w tym również usunięcia niedozwolonych postanowień umownych.</w:t>
      </w:r>
    </w:p>
    <w:p w14:paraId="568048DC" w14:textId="77777777" w:rsidR="00415ED9" w:rsidRDefault="00415ED9" w:rsidP="00415ED9">
      <w:pPr>
        <w:numPr>
          <w:ilvl w:val="0"/>
          <w:numId w:val="28"/>
        </w:numPr>
        <w:tabs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Zamawiający nie dokona wypowiedzenia Umowy w terminie 30 dni od dnia doręczenia mu zmian, przyjmuje się, że wyraża on zgodę na zmianę warunków Umowy.</w:t>
      </w:r>
    </w:p>
    <w:p w14:paraId="1277FF62" w14:textId="77777777" w:rsidR="00415ED9" w:rsidRDefault="00415ED9" w:rsidP="00415ED9">
      <w:pPr>
        <w:numPr>
          <w:ilvl w:val="0"/>
          <w:numId w:val="28"/>
        </w:numPr>
        <w:tabs>
          <w:tab w:val="num" w:pos="540"/>
        </w:tabs>
        <w:overflowPunct w:val="0"/>
        <w:autoSpaceDE w:val="0"/>
        <w:autoSpaceDN w:val="0"/>
        <w:adjustRightInd w:val="0"/>
        <w:ind w:left="425" w:hanging="425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dopuszcza możliwość dokonania zmiany Umowy w zakresie wysokości wynagrodzenia należnego Wykonawcy, w przypadku zmiany:</w:t>
      </w:r>
      <w:r>
        <w:rPr>
          <w:sz w:val="22"/>
          <w:szCs w:val="22"/>
        </w:rPr>
        <w:t xml:space="preserve"> </w:t>
      </w:r>
    </w:p>
    <w:p w14:paraId="208D15D1" w14:textId="77777777" w:rsidR="00415ED9" w:rsidRDefault="00415ED9" w:rsidP="00415ED9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>
        <w:rPr>
          <w:rStyle w:val="text-justify"/>
          <w:rFonts w:asciiTheme="minorHAnsi" w:hAnsiTheme="minorHAnsi" w:cstheme="minorHAnsi"/>
          <w:sz w:val="22"/>
          <w:szCs w:val="22"/>
        </w:rPr>
        <w:t>stawki podatku od towarów i usług oraz podatku akcyzowego,</w:t>
      </w:r>
    </w:p>
    <w:p w14:paraId="5F8AA3C7" w14:textId="77777777" w:rsidR="00415ED9" w:rsidRDefault="00415ED9" w:rsidP="00415ED9">
      <w:pPr>
        <w:pStyle w:val="Akapitzlist"/>
        <w:numPr>
          <w:ilvl w:val="0"/>
          <w:numId w:val="29"/>
        </w:numPr>
        <w:rPr>
          <w:rStyle w:val="text-justify"/>
        </w:rPr>
      </w:pPr>
      <w:r>
        <w:rPr>
          <w:rStyle w:val="text-justify"/>
          <w:rFonts w:asciiTheme="minorHAnsi" w:hAnsiTheme="minorHAnsi" w:cstheme="minorHAnsi"/>
          <w:sz w:val="22"/>
          <w:szCs w:val="22"/>
        </w:rPr>
        <w:t xml:space="preserve">wysokości minimalnego wynagrodzenia za pracę albo wysokości minimalnej stawki godzinowej, ustalonych na podstawie </w:t>
      </w:r>
      <w:hyperlink r:id="rId11" w:anchor="/document/16992095?cm=DOCUMENT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ustawy</w:t>
        </w:r>
      </w:hyperlink>
      <w:r>
        <w:rPr>
          <w:rStyle w:val="text-justify"/>
          <w:rFonts w:asciiTheme="minorHAnsi" w:hAnsiTheme="minorHAnsi" w:cstheme="minorHAnsi"/>
          <w:sz w:val="22"/>
          <w:szCs w:val="22"/>
        </w:rPr>
        <w:t xml:space="preserve"> z dnia 10 października 2002 r. o minimalnym wynagrodzeniu za pracę,</w:t>
      </w:r>
    </w:p>
    <w:p w14:paraId="64B9F39D" w14:textId="77777777" w:rsidR="00415ED9" w:rsidRDefault="00415ED9" w:rsidP="00415ED9">
      <w:pPr>
        <w:pStyle w:val="Akapitzlist"/>
        <w:numPr>
          <w:ilvl w:val="0"/>
          <w:numId w:val="29"/>
        </w:numPr>
        <w:rPr>
          <w:rStyle w:val="text-justify"/>
          <w:rFonts w:asciiTheme="minorHAnsi" w:hAnsiTheme="minorHAnsi" w:cstheme="minorHAnsi"/>
          <w:sz w:val="22"/>
          <w:szCs w:val="22"/>
        </w:rPr>
      </w:pPr>
      <w:r>
        <w:rPr>
          <w:rStyle w:val="text-justify"/>
          <w:rFonts w:asciiTheme="minorHAnsi" w:hAnsiTheme="minorHAnsi" w:cstheme="minorHAnsi"/>
          <w:sz w:val="22"/>
          <w:szCs w:val="22"/>
        </w:rPr>
        <w:t xml:space="preserve">zasad gromadzenia i wysokości wpłat do pracowniczych planów kapitałowych, o których mowa w </w:t>
      </w:r>
      <w:hyperlink r:id="rId12" w:anchor="/document/18781862?cm=DOCUMENT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ustawie</w:t>
        </w:r>
      </w:hyperlink>
      <w:r>
        <w:rPr>
          <w:rStyle w:val="text-justify"/>
          <w:rFonts w:asciiTheme="minorHAnsi" w:hAnsiTheme="minorHAnsi" w:cstheme="minorHAnsi"/>
          <w:sz w:val="22"/>
          <w:szCs w:val="22"/>
        </w:rPr>
        <w:t xml:space="preserve"> z dnia 4 października 2018 r. o pracowniczych planach kapitałowych </w:t>
      </w:r>
      <w:r>
        <w:rPr>
          <w:rStyle w:val="text-justify"/>
          <w:rFonts w:asciiTheme="minorHAnsi" w:hAnsiTheme="minorHAnsi" w:cstheme="minorHAnsi"/>
          <w:sz w:val="22"/>
          <w:szCs w:val="22"/>
        </w:rPr>
        <w:br/>
        <w:t>(Dz. U. z 2020 r. poz. 1342),</w:t>
      </w:r>
    </w:p>
    <w:p w14:paraId="4CC3C492" w14:textId="77777777" w:rsidR="00415ED9" w:rsidRDefault="00415ED9" w:rsidP="00415ED9">
      <w:pPr>
        <w:pStyle w:val="Akapitzlist"/>
        <w:numPr>
          <w:ilvl w:val="0"/>
          <w:numId w:val="29"/>
        </w:numPr>
      </w:pPr>
      <w:r>
        <w:rPr>
          <w:rFonts w:asciiTheme="minorHAnsi" w:hAnsiTheme="minorHAnsi" w:cstheme="minorHAnsi"/>
          <w:sz w:val="22"/>
          <w:szCs w:val="22"/>
        </w:rPr>
        <w:t>jeżeli zmiany te będą miały wpływ na koszty wykonania zamówienia przez Wykonawcę.</w:t>
      </w:r>
    </w:p>
    <w:p w14:paraId="0D58FC85" w14:textId="77777777" w:rsidR="00415ED9" w:rsidRDefault="00415ED9" w:rsidP="00415ED9">
      <w:pPr>
        <w:overflowPunct w:val="0"/>
        <w:autoSpaceDE w:val="0"/>
        <w:autoSpaceDN w:val="0"/>
        <w:adjustRightInd w:val="0"/>
        <w:ind w:firstLine="36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9DC27E0" w14:textId="77777777" w:rsidR="00415ED9" w:rsidRDefault="00415ED9" w:rsidP="00415ED9">
      <w:pPr>
        <w:pStyle w:val="Tekstpodstawowy3"/>
        <w:tabs>
          <w:tab w:val="left" w:pos="360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9</w:t>
      </w:r>
    </w:p>
    <w:p w14:paraId="7DF280A2" w14:textId="77777777" w:rsidR="00415ED9" w:rsidRDefault="00415ED9" w:rsidP="00415ED9">
      <w:pPr>
        <w:pStyle w:val="Tekstpodstawowy3"/>
        <w:tabs>
          <w:tab w:val="left" w:pos="36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Odstąpienie od umowy. Rozwiązanie Umowy</w:t>
      </w:r>
    </w:p>
    <w:p w14:paraId="5B3DB2E6" w14:textId="77777777" w:rsidR="00415ED9" w:rsidRDefault="00415ED9" w:rsidP="00415ED9">
      <w:pPr>
        <w:pStyle w:val="Tekstpodstawowy3"/>
        <w:numPr>
          <w:ilvl w:val="0"/>
          <w:numId w:val="16"/>
        </w:numPr>
        <w:overflowPunct/>
        <w:autoSpaceDE/>
        <w:adjustRightInd/>
        <w:spacing w:after="0" w:line="240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Theme="minorHAnsi" w:hAnsiTheme="minorHAnsi" w:cstheme="minorHAnsi"/>
          <w:sz w:val="22"/>
          <w:szCs w:val="22"/>
        </w:rPr>
        <w:br/>
        <w:t>w interesie publicznym, czego nie można było przewidzieć w chwili zawarcia umowy, odstąpienie od umowy przez Zamawiającego w tym przypadku może nastąpić w terminie 30 dni od powzięcia wiadomości o powyższych okolicznościach. W takim wypadku Wykonawca może żądać jedynie wynagrodzenia należnego mu z tytułu wykonania części umowy.</w:t>
      </w:r>
    </w:p>
    <w:p w14:paraId="6904F8B2" w14:textId="77777777" w:rsidR="00415ED9" w:rsidRDefault="00415ED9" w:rsidP="00415ED9">
      <w:pPr>
        <w:pStyle w:val="Tekstpodstawowy3"/>
        <w:numPr>
          <w:ilvl w:val="0"/>
          <w:numId w:val="16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prawo do wypowiedzenia umowy w przypadku zaistnienia sytuacji, w której świadczenie usługi będzie niemożliwe ze względu na zmianę siedziby Zamawiającego względnie innych przyczyn niezależnych od Zamawiającego. Zamawiający poinformuje Wykonawcę o planowanym terminie zmiany siedziby a Wykonawca będzie zobowiązany do sprawdzenia możliwości przeniesienia usługi do nowej lokalizacji Zamawiającego. Jeżeli Wykonawca nie będzie miał możliwości przeniesienia usługi do nowej lokalizacji, Zamawiający może rozwiązać Umowę z zachowaniem 1 miesięcznego terminu wypowiedzenia. W takim wypadku Wykonawca może żądać jedynie wynagrodzenia należnego mu z tytułu wykonania części umowy.</w:t>
      </w:r>
    </w:p>
    <w:p w14:paraId="7EC5A804" w14:textId="77777777" w:rsidR="00415ED9" w:rsidRDefault="00415ED9" w:rsidP="00415ED9">
      <w:pPr>
        <w:pStyle w:val="Tekstpodstawowy3"/>
        <w:numPr>
          <w:ilvl w:val="0"/>
          <w:numId w:val="16"/>
        </w:numPr>
        <w:overflowPunct/>
        <w:autoSpaceDE/>
        <w:adjustRightInd/>
        <w:spacing w:after="0" w:line="240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Zamawiający ma prawo rozwiązać niniejszą umowę ze skutkiem natychmiastowym  bez zachowania terminu wypowiedzenia w przypadku rażącego naruszenia przez Wykonawcę postanowień umowy, w tym wadliwego, sprzecznego z Umową jej wykonywania, a także w przypadku wyczerpania limitu kar umownych, o którym mowa w ust 2. Przed rozwiązaniem Umowy Zamawiający wezwie Wykonawcę jednokrotnie do zmiany sposobu wykonywania umowy i wyznaczyć mu w tym celu odpowiedni termin. Po bezskutecznym upływie wyznaczonego terminu Zamawiający może rozwiązać umowę w trybie natychmiastowym bez zachowania okresu wypowiedzenia. </w:t>
      </w:r>
    </w:p>
    <w:p w14:paraId="7FCB9C1B" w14:textId="77777777" w:rsidR="00415ED9" w:rsidRDefault="00415ED9" w:rsidP="00415ED9">
      <w:pPr>
        <w:ind w:left="426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rażące naruszenie Strony uznają powtarzające się awarie i braki w dostępie do </w:t>
      </w:r>
      <w:proofErr w:type="spellStart"/>
      <w:r>
        <w:rPr>
          <w:rFonts w:asciiTheme="minorHAnsi" w:hAnsiTheme="minorHAnsi" w:cstheme="minorHAnsi"/>
          <w:sz w:val="22"/>
          <w:szCs w:val="22"/>
        </w:rPr>
        <w:t>internetu</w:t>
      </w:r>
      <w:proofErr w:type="spellEnd"/>
      <w:r>
        <w:rPr>
          <w:rFonts w:asciiTheme="minorHAnsi" w:hAnsiTheme="minorHAnsi" w:cstheme="minorHAnsi"/>
          <w:sz w:val="22"/>
          <w:szCs w:val="22"/>
        </w:rPr>
        <w:t>, które uniemożliwiają korzystanie z usługi przez okres dłuższy niż 4 godziny w ciągu jednej doby</w:t>
      </w:r>
      <w:ins w:id="7" w:author="ASzymczak" w:date="2025-06-18T12:49:00Z">
        <w:r>
          <w:rPr>
            <w:rFonts w:asciiTheme="minorHAnsi" w:hAnsiTheme="minorHAnsi" w:cstheme="minorHAnsi"/>
            <w:sz w:val="22"/>
            <w:szCs w:val="22"/>
          </w:rPr>
          <w:t xml:space="preserve">. </w:t>
        </w:r>
      </w:ins>
      <w:r>
        <w:rPr>
          <w:rFonts w:asciiTheme="minorHAnsi" w:hAnsiTheme="minorHAnsi" w:cstheme="minorHAnsi"/>
          <w:sz w:val="22"/>
          <w:szCs w:val="22"/>
        </w:rPr>
        <w:t xml:space="preserve">Za powtarzające awarie lub braki w dostępie do </w:t>
      </w:r>
      <w:proofErr w:type="spellStart"/>
      <w:r>
        <w:rPr>
          <w:rFonts w:asciiTheme="minorHAnsi" w:hAnsiTheme="minorHAnsi" w:cstheme="minorHAnsi"/>
          <w:sz w:val="22"/>
          <w:szCs w:val="22"/>
        </w:rPr>
        <w:t>internetu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Strony uznają sytuacje, gdzie awaria lub brak w dostępie wystąpi co najmniej 3-krotnie w ciągu tygodnia ale nie więcej niż 6-krotnie wciągu jednego okresu rozliczeniowego.</w:t>
      </w:r>
    </w:p>
    <w:p w14:paraId="4130C559" w14:textId="77777777" w:rsidR="00415ED9" w:rsidRDefault="00415ED9" w:rsidP="00415ED9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0FC5D2" w14:textId="77777777" w:rsidR="00415ED9" w:rsidRDefault="00415ED9" w:rsidP="00415ED9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10</w:t>
      </w:r>
    </w:p>
    <w:p w14:paraId="0324BEA4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</w:rPr>
        <w:t>Kary umowne</w:t>
      </w:r>
    </w:p>
    <w:p w14:paraId="33B259A5" w14:textId="77777777" w:rsidR="00415ED9" w:rsidRDefault="00415ED9" w:rsidP="00415ED9">
      <w:pPr>
        <w:numPr>
          <w:ilvl w:val="0"/>
          <w:numId w:val="30"/>
        </w:numPr>
        <w:tabs>
          <w:tab w:val="left" w:pos="426"/>
        </w:tabs>
        <w:ind w:left="426" w:hanging="426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Wykonawca zapłaci Zamawiającemu następujące kary umowne:</w:t>
      </w:r>
    </w:p>
    <w:p w14:paraId="5C25CE08" w14:textId="77777777" w:rsidR="00415ED9" w:rsidRDefault="00415ED9" w:rsidP="00415ED9">
      <w:pPr>
        <w:pStyle w:val="Akapitzlist"/>
        <w:numPr>
          <w:ilvl w:val="0"/>
          <w:numId w:val="31"/>
        </w:numPr>
        <w:suppressAutoHyphens/>
        <w:ind w:left="851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za zwłokę w należytym wykonaniu zobowiązań umownych, w tym zwłoki w dochowaniu któregokolwiek z terminów określonych w  § 3 i § 7 Umowy - w wysokości 0,1 % wynagrodzenia brutto określonego w § 4 ust. 1 za każdy rozpoczęty dzień zwłoki, a w przypadku terminów liczonych w godzinach za każde rozpoczęte 8 godzin zwłoki,</w:t>
      </w:r>
    </w:p>
    <w:p w14:paraId="315DF780" w14:textId="77777777" w:rsidR="00415ED9" w:rsidRDefault="00415ED9" w:rsidP="00415ED9">
      <w:pPr>
        <w:pStyle w:val="Akapitzlist"/>
        <w:numPr>
          <w:ilvl w:val="0"/>
          <w:numId w:val="31"/>
        </w:numPr>
        <w:suppressAutoHyphens/>
        <w:ind w:left="851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lastRenderedPageBreak/>
        <w:t>za odstąpienie lub rozwiązanie umowy z przyczyn leżących po stronie Wykonawcy w wysokości 20 % wynagrodzenia brutto określonego § 4 ust. 1.</w:t>
      </w:r>
    </w:p>
    <w:p w14:paraId="7CECC73B" w14:textId="77777777" w:rsidR="00415ED9" w:rsidRDefault="00415ED9" w:rsidP="00415ED9">
      <w:pPr>
        <w:pStyle w:val="Akapitzlist"/>
        <w:numPr>
          <w:ilvl w:val="0"/>
          <w:numId w:val="30"/>
        </w:numPr>
        <w:ind w:left="567" w:hanging="567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iCs/>
          <w:sz w:val="22"/>
          <w:szCs w:val="22"/>
          <w:lang w:eastAsia="ar-SA"/>
        </w:rPr>
        <w:t>Niezależnie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od kar umownych Zamawiający może żądać od Wykonawcy odszkodowania na zasadach ogólnych w wysokości przewyższającej wysokość kar umownych. Kary umowne określone w ust. 1 podlegają kumulacji. Maksymalna wysokość kar umownych nie może przekroczyć 30% wynagrodzenia brutto określonego § 4 ust. 1.</w:t>
      </w:r>
    </w:p>
    <w:p w14:paraId="22A42B8E" w14:textId="77777777" w:rsidR="00415ED9" w:rsidRDefault="00415ED9" w:rsidP="00415ED9">
      <w:pPr>
        <w:pStyle w:val="Akapitzlist"/>
        <w:numPr>
          <w:ilvl w:val="0"/>
          <w:numId w:val="30"/>
        </w:numPr>
        <w:ind w:left="567" w:hanging="567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</w:rPr>
        <w:t>Wykonawca wyraża zgodę na potrącenie kar umownych z przysługującego mu wynagrodzenia, bez uprzedniego wzywania go do zapłaty. W przypadku braku możliwości potrącenia Wykonawca zapłaci karę umowną w terminie 14 dni od dnia otrzymania wezwania do zapłaty.</w:t>
      </w:r>
    </w:p>
    <w:p w14:paraId="0F27A9A6" w14:textId="77777777" w:rsidR="00415ED9" w:rsidRDefault="00415ED9" w:rsidP="00415ED9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FA40E95" w14:textId="77777777" w:rsidR="00415ED9" w:rsidRDefault="00415ED9" w:rsidP="00415ED9">
      <w:pPr>
        <w:rPr>
          <w:rFonts w:asciiTheme="minorHAnsi" w:hAnsiTheme="minorHAnsi" w:cstheme="minorHAnsi"/>
          <w:sz w:val="22"/>
          <w:szCs w:val="22"/>
        </w:rPr>
      </w:pPr>
    </w:p>
    <w:p w14:paraId="53D05CB2" w14:textId="77777777" w:rsidR="00415ED9" w:rsidRDefault="00415ED9" w:rsidP="00415ED9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11</w:t>
      </w:r>
    </w:p>
    <w:p w14:paraId="7B80E829" w14:textId="77777777" w:rsidR="00415ED9" w:rsidRDefault="00415ED9" w:rsidP="00415ED9">
      <w:pPr>
        <w:spacing w:after="120"/>
        <w:ind w:left="-567" w:right="2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Udostępnienie danych osobowych pracowników i współpracowników Stron.</w:t>
      </w:r>
    </w:p>
    <w:p w14:paraId="1B576262" w14:textId="77777777" w:rsidR="00415ED9" w:rsidRDefault="00415ED9" w:rsidP="00415ED9">
      <w:pPr>
        <w:pStyle w:val="Akapitzlist"/>
        <w:numPr>
          <w:ilvl w:val="0"/>
          <w:numId w:val="32"/>
        </w:numPr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celu wykonania Umowy, Strony wzajemnie udostępniają sobie dane swoich pracowników </w:t>
      </w:r>
      <w:r>
        <w:rPr>
          <w:rFonts w:asciiTheme="minorHAnsi" w:hAnsiTheme="minorHAnsi" w:cstheme="minorHAnsi"/>
          <w:sz w:val="22"/>
          <w:szCs w:val="22"/>
        </w:rPr>
        <w:br/>
        <w:t xml:space="preserve">i współpracowników zaangażowanych w wykonywanie Umowy w celu umożliwienia utrzymywania bieżącego kontaktu przy wykonywaniu Umowy, a także — w zależności od specyfiki współpracy — umożliwienia dostępu fizycznego do nieruchomości drugiej Strony </w:t>
      </w:r>
      <w:r>
        <w:rPr>
          <w:rFonts w:asciiTheme="minorHAnsi" w:hAnsiTheme="minorHAnsi" w:cstheme="minorHAnsi"/>
          <w:sz w:val="22"/>
          <w:szCs w:val="22"/>
        </w:rPr>
        <w:br/>
        <w:t>lub dostępu do systemów teleinformatycznych drugiej Strony.</w:t>
      </w:r>
    </w:p>
    <w:p w14:paraId="02661C40" w14:textId="77777777" w:rsidR="00415ED9" w:rsidRDefault="00415ED9" w:rsidP="00415ED9">
      <w:pPr>
        <w:pStyle w:val="Akapitzlist"/>
        <w:numPr>
          <w:ilvl w:val="0"/>
          <w:numId w:val="32"/>
        </w:numPr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22568424" w14:textId="77777777" w:rsidR="00415ED9" w:rsidRDefault="00415ED9" w:rsidP="00415ED9">
      <w:pPr>
        <w:pStyle w:val="Akapitzlist"/>
        <w:numPr>
          <w:ilvl w:val="0"/>
          <w:numId w:val="32"/>
        </w:numPr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Wskutek wzajemnego udostępnienia danych osobowych osób wskazanych w </w:t>
      </w:r>
      <w:proofErr w:type="spellStart"/>
      <w:r>
        <w:rPr>
          <w:rFonts w:asciiTheme="minorHAnsi" w:hAnsiTheme="minorHAnsi" w:cstheme="minorHAnsi"/>
          <w:sz w:val="22"/>
          <w:szCs w:val="22"/>
        </w:rPr>
        <w:t>ppkt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1) oraz 2)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6C181818" w14:textId="77777777" w:rsidR="00415ED9" w:rsidRDefault="00415ED9" w:rsidP="00415ED9">
      <w:pPr>
        <w:pStyle w:val="Akapitzlist"/>
        <w:numPr>
          <w:ilvl w:val="0"/>
          <w:numId w:val="32"/>
        </w:numPr>
        <w:spacing w:before="120" w:line="280" w:lineRule="exact"/>
        <w:ind w:left="426" w:right="28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Strony wzajemnie przekażą swoim pracownikom i współpracownikom treść określonych przez drugą Stronę Informacji o danych osobowych dotyczącej pracowników i 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</w:t>
      </w:r>
    </w:p>
    <w:p w14:paraId="73613857" w14:textId="77777777" w:rsidR="00415ED9" w:rsidRDefault="00415ED9" w:rsidP="00415ED9">
      <w:pPr>
        <w:pStyle w:val="Akapitzlist"/>
        <w:spacing w:before="120" w:line="280" w:lineRule="exact"/>
        <w:ind w:left="426" w:right="28"/>
        <w:rPr>
          <w:rFonts w:asciiTheme="minorHAnsi" w:hAnsiTheme="minorHAnsi" w:cstheme="minorHAnsi"/>
          <w:sz w:val="22"/>
          <w:szCs w:val="22"/>
        </w:rPr>
      </w:pPr>
    </w:p>
    <w:p w14:paraId="73BB69E6" w14:textId="77777777" w:rsidR="00415ED9" w:rsidRDefault="00415ED9" w:rsidP="00415ED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§</w:t>
      </w:r>
      <w:r>
        <w:rPr>
          <w:rFonts w:asciiTheme="minorHAnsi" w:hAnsiTheme="minorHAnsi" w:cstheme="minorHAnsi"/>
          <w:b/>
          <w:sz w:val="22"/>
          <w:szCs w:val="22"/>
        </w:rPr>
        <w:t xml:space="preserve"> 12</w:t>
      </w:r>
    </w:p>
    <w:p w14:paraId="77DA85FA" w14:textId="77777777" w:rsidR="00415ED9" w:rsidRDefault="00415ED9" w:rsidP="00415ED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1552B78B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nie może przenieść praw wynikających dla Wykonawcy z niniejszej umowy bez uprzedniej zgody Zamawiającego.</w:t>
      </w:r>
    </w:p>
    <w:p w14:paraId="2157FC61" w14:textId="77777777" w:rsidR="00415ED9" w:rsidRDefault="00415ED9" w:rsidP="00415ED9">
      <w:pPr>
        <w:pStyle w:val="Akapitzlist"/>
        <w:numPr>
          <w:ilvl w:val="0"/>
          <w:numId w:val="33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kwestii nieuregulowanych umową będą miały zastosowanie przepisy Kodeksu Cywilnego </w:t>
      </w:r>
      <w:r>
        <w:rPr>
          <w:rFonts w:asciiTheme="minorHAnsi" w:hAnsiTheme="minorHAnsi" w:cstheme="minorHAnsi"/>
          <w:sz w:val="22"/>
          <w:szCs w:val="22"/>
        </w:rPr>
        <w:br/>
        <w:t>oraz  ustawy Prawo autorskie i prawa pokrewne.</w:t>
      </w:r>
    </w:p>
    <w:p w14:paraId="4779E782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Wszelkie spory powstałe na tle stosowania umowy jak również związane z odstąpieniem od niej będą rozstrzygane przez sąd powszechny właściwy miejscowo dla siedziby Zamawiającego.</w:t>
      </w:r>
    </w:p>
    <w:p w14:paraId="2AB35100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5"/>
          <w:sz w:val="22"/>
          <w:szCs w:val="22"/>
        </w:rPr>
        <w:t>Zmiany postanowień umowy wymagają formy pisemnej lub aneksu do umowy, pod rygorem nieważności.</w:t>
      </w:r>
    </w:p>
    <w:p w14:paraId="3C37409F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Umowę sporządzono w 3 jednobrzmiących egzemplarzach, z czego jeden egzemplarz przeznacza się dla Wykonawcy.</w:t>
      </w:r>
    </w:p>
    <w:p w14:paraId="2EB6E283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Integralną część umowy stanowi oferta Wykonawcy.</w:t>
      </w:r>
    </w:p>
    <w:p w14:paraId="391C91C2" w14:textId="77777777" w:rsidR="00415ED9" w:rsidRDefault="00415ED9" w:rsidP="00415ED9">
      <w:pPr>
        <w:pStyle w:val="Tekstpodstawowy3"/>
        <w:numPr>
          <w:ilvl w:val="0"/>
          <w:numId w:val="33"/>
        </w:numPr>
        <w:overflowPunct/>
        <w:autoSpaceDE/>
        <w:adjustRightInd/>
        <w:spacing w:after="0" w:line="240" w:lineRule="auto"/>
        <w:ind w:left="426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Zamawiający oświadcza, że w związku z wejściem w życie Ustawy z dnia 14 czerwca 2024 roku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 xml:space="preserve">o ochronie sygnalistów w Wojewódzkim Urzędzie Pracy w Warszawie została ustanowiona „Procedura dokonywania zgłoszeń naruszeń prawa  i podejmowania działań następczych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 xml:space="preserve">w Wojewódzkim Urzędzie Pracy w Warszawie”. Wszelkie informacje dotyczące zgłaszania naruszeń prawa znajdą Państwo na stronie internetowej Wojewódzkiego Urzędu Pracy w Warszawie: </w:t>
      </w:r>
      <w:hyperlink r:id="rId13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https://wupwarszawa.praca.gov.pl/sygnalisci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 oraz na stronie BIP Wojewódzkiego Urzędu Pracy w Warszawie: </w:t>
      </w:r>
      <w:hyperlink r:id="rId14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https://wup.warszawa.ibip.pl/public/?id=217496</w:t>
        </w:r>
      </w:hyperlink>
      <w:r>
        <w:t xml:space="preserve"> .</w:t>
      </w:r>
    </w:p>
    <w:p w14:paraId="181094F9" w14:textId="77777777" w:rsidR="00415ED9" w:rsidRDefault="00415ED9" w:rsidP="00415ED9">
      <w:pPr>
        <w:pStyle w:val="Tekstpodstawowy3"/>
        <w:tabs>
          <w:tab w:val="left" w:pos="360"/>
        </w:tabs>
        <w:overflowPunct/>
        <w:autoSpaceDE/>
        <w:adjustRightInd/>
        <w:spacing w:after="0" w:line="240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4F2FD199" w14:textId="77777777" w:rsidR="00415ED9" w:rsidRDefault="00415ED9" w:rsidP="00415ED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4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415ED9" w14:paraId="5DC04593" w14:textId="77777777" w:rsidTr="00415ED9">
        <w:trPr>
          <w:cantSplit/>
          <w:trHeight w:val="198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88BCCF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C0566C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</w:p>
        </w:tc>
      </w:tr>
      <w:tr w:rsidR="00415ED9" w14:paraId="192832EB" w14:textId="77777777" w:rsidTr="00415ED9">
        <w:trPr>
          <w:cantSplit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9F829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21BFB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5ED9" w14:paraId="3B488B6B" w14:textId="77777777" w:rsidTr="00415ED9">
        <w:trPr>
          <w:cantSplit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3626D5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C7B77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996604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5C81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5ED9" w14:paraId="28380609" w14:textId="77777777" w:rsidTr="00415ED9">
        <w:trPr>
          <w:cantSplit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91962F2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(czytelny podpis Zamawiającego)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F5C29F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(czytelny podpis Wykonawcy)</w:t>
            </w:r>
          </w:p>
        </w:tc>
      </w:tr>
      <w:tr w:rsidR="00415ED9" w14:paraId="1497F6C6" w14:textId="77777777" w:rsidTr="00415ED9">
        <w:trPr>
          <w:cantSplit/>
          <w:trHeight w:val="6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4C4A8F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07C5" w14:textId="77777777" w:rsidR="00415ED9" w:rsidRDefault="00415ED9">
            <w:pPr>
              <w:keepNext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5ED9" w14:paraId="202DC117" w14:textId="77777777" w:rsidTr="00415ED9">
        <w:trPr>
          <w:cantSplit/>
        </w:trPr>
        <w:tc>
          <w:tcPr>
            <w:tcW w:w="4820" w:type="dxa"/>
            <w:hideMark/>
          </w:tcPr>
          <w:p w14:paraId="24E2B41E" w14:textId="77777777" w:rsidR="00415ED9" w:rsidRDefault="00415ED9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miejscowość, data)</w:t>
            </w:r>
          </w:p>
        </w:tc>
        <w:tc>
          <w:tcPr>
            <w:tcW w:w="4820" w:type="dxa"/>
            <w:hideMark/>
          </w:tcPr>
          <w:p w14:paraId="2824A07E" w14:textId="77777777" w:rsidR="00415ED9" w:rsidRDefault="00415ED9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(miejscowość, data)</w:t>
            </w:r>
          </w:p>
        </w:tc>
      </w:tr>
    </w:tbl>
    <w:p w14:paraId="1655557E" w14:textId="77777777" w:rsidR="00415ED9" w:rsidRDefault="00415ED9" w:rsidP="00415ED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FF4B0" w14:textId="77777777" w:rsidR="00A24309" w:rsidRPr="00BC0C23" w:rsidRDefault="00A24309" w:rsidP="00017C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24309" w:rsidRPr="00BC0C23" w:rsidSect="00C12260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A64E7BC8"/>
    <w:lvl w:ilvl="0">
      <w:start w:val="1"/>
      <w:numFmt w:val="decimal"/>
      <w:pStyle w:val="Nagwek1"/>
      <w:lvlText w:val="%1."/>
      <w:legacy w:legacy="1" w:legacySpace="0" w:legacyIndent="0"/>
      <w:lvlJc w:val="center"/>
      <w:rPr>
        <w:rFonts w:ascii="Arial" w:eastAsia="Times New Roman" w:hAnsi="Arial" w:cs="Arial"/>
      </w:rPr>
    </w:lvl>
    <w:lvl w:ilvl="1">
      <w:start w:val="1"/>
      <w:numFmt w:val="decimal"/>
      <w:pStyle w:val="Nagwek2"/>
      <w:lvlText w:val="Rozdzia³ %2."/>
      <w:legacy w:legacy="1" w:legacySpace="0" w:legacyIndent="0"/>
      <w:lvlJc w:val="left"/>
    </w:lvl>
    <w:lvl w:ilvl="2">
      <w:start w:val="1"/>
      <w:numFmt w:val="decimal"/>
      <w:pStyle w:val="Nagwek3"/>
      <w:lvlText w:val="§ %3"/>
      <w:legacy w:legacy="1" w:legacySpace="0" w:legacyIndent="0"/>
      <w:lvlJc w:val="left"/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5">
      <w:start w:val="1"/>
      <w:numFmt w:val="lowerLetter"/>
      <w:pStyle w:val="Nagwek6"/>
      <w:lvlText w:val="%6)"/>
      <w:legacy w:legacy="1" w:legacySpace="0" w:legacyIndent="284"/>
      <w:lvlJc w:val="left"/>
      <w:pPr>
        <w:ind w:left="908" w:hanging="284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161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232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3032" w:hanging="708"/>
      </w:pPr>
    </w:lvl>
  </w:abstractNum>
  <w:abstractNum w:abstractNumId="1" w15:restartNumberingAfterBreak="0">
    <w:nsid w:val="07934479"/>
    <w:multiLevelType w:val="hybridMultilevel"/>
    <w:tmpl w:val="368E6250"/>
    <w:lvl w:ilvl="0" w:tplc="7EA88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63357"/>
    <w:multiLevelType w:val="hybridMultilevel"/>
    <w:tmpl w:val="A2EEF922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327C005C"/>
    <w:multiLevelType w:val="hybridMultilevel"/>
    <w:tmpl w:val="0DE43B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E21212"/>
    <w:multiLevelType w:val="hybridMultilevel"/>
    <w:tmpl w:val="FD9CD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87578"/>
    <w:multiLevelType w:val="multilevel"/>
    <w:tmpl w:val="BEC63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16706C"/>
    <w:multiLevelType w:val="multilevel"/>
    <w:tmpl w:val="1A5EF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205E19"/>
    <w:multiLevelType w:val="hybridMultilevel"/>
    <w:tmpl w:val="3F8C64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0D0227E"/>
    <w:multiLevelType w:val="hybridMultilevel"/>
    <w:tmpl w:val="6F2A2050"/>
    <w:lvl w:ilvl="0" w:tplc="0432402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65152"/>
    <w:multiLevelType w:val="multilevel"/>
    <w:tmpl w:val="1A5EF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5B3E1CFE"/>
    <w:multiLevelType w:val="hybridMultilevel"/>
    <w:tmpl w:val="0CC08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02F53"/>
    <w:multiLevelType w:val="hybridMultilevel"/>
    <w:tmpl w:val="BFA81FD0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62B1CAC"/>
    <w:multiLevelType w:val="multilevel"/>
    <w:tmpl w:val="6B60B69E"/>
    <w:lvl w:ilvl="0"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872"/>
      <w:numFmt w:val="decimal"/>
      <w:lvlText w:val="%1-%2"/>
      <w:lvlJc w:val="left"/>
      <w:pPr>
        <w:ind w:left="3436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8" w:hanging="1800"/>
      </w:pPr>
      <w:rPr>
        <w:rFonts w:hint="default"/>
      </w:rPr>
    </w:lvl>
  </w:abstractNum>
  <w:abstractNum w:abstractNumId="16" w15:restartNumberingAfterBreak="0">
    <w:nsid w:val="7B7C1A12"/>
    <w:multiLevelType w:val="hybridMultilevel"/>
    <w:tmpl w:val="9AB6A91E"/>
    <w:lvl w:ilvl="0" w:tplc="F71CAE9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0"/>
  </w:num>
  <w:num w:numId="6">
    <w:abstractNumId w:val="5"/>
  </w:num>
  <w:num w:numId="7">
    <w:abstractNumId w:val="8"/>
  </w:num>
  <w:num w:numId="8">
    <w:abstractNumId w:val="14"/>
  </w:num>
  <w:num w:numId="9">
    <w:abstractNumId w:val="12"/>
  </w:num>
  <w:num w:numId="10">
    <w:abstractNumId w:val="4"/>
  </w:num>
  <w:num w:numId="11">
    <w:abstractNumId w:val="2"/>
  </w:num>
  <w:num w:numId="12">
    <w:abstractNumId w:val="7"/>
  </w:num>
  <w:num w:numId="13">
    <w:abstractNumId w:val="3"/>
  </w:num>
  <w:num w:numId="14">
    <w:abstractNumId w:val="13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6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87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Szymczak">
    <w15:presenceInfo w15:providerId="None" w15:userId="ASzymcz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260"/>
    <w:rsid w:val="00016FB5"/>
    <w:rsid w:val="00017C40"/>
    <w:rsid w:val="00024FA4"/>
    <w:rsid w:val="00031510"/>
    <w:rsid w:val="000424E9"/>
    <w:rsid w:val="00046BBD"/>
    <w:rsid w:val="00054D02"/>
    <w:rsid w:val="000704FA"/>
    <w:rsid w:val="00075033"/>
    <w:rsid w:val="00087188"/>
    <w:rsid w:val="0009543A"/>
    <w:rsid w:val="000A3F8B"/>
    <w:rsid w:val="000A5395"/>
    <w:rsid w:val="000A7AA2"/>
    <w:rsid w:val="000B308F"/>
    <w:rsid w:val="000B674A"/>
    <w:rsid w:val="000D1D25"/>
    <w:rsid w:val="000E15DC"/>
    <w:rsid w:val="000E659D"/>
    <w:rsid w:val="000F2818"/>
    <w:rsid w:val="00103265"/>
    <w:rsid w:val="001156A8"/>
    <w:rsid w:val="00123B7B"/>
    <w:rsid w:val="0013473E"/>
    <w:rsid w:val="00136B90"/>
    <w:rsid w:val="001539D9"/>
    <w:rsid w:val="001559BA"/>
    <w:rsid w:val="00165097"/>
    <w:rsid w:val="00165C83"/>
    <w:rsid w:val="0018044D"/>
    <w:rsid w:val="00182776"/>
    <w:rsid w:val="0019706C"/>
    <w:rsid w:val="001A01B6"/>
    <w:rsid w:val="001A3D52"/>
    <w:rsid w:val="001A4D67"/>
    <w:rsid w:val="001C0701"/>
    <w:rsid w:val="001C1818"/>
    <w:rsid w:val="001C4CA8"/>
    <w:rsid w:val="001D107C"/>
    <w:rsid w:val="001D31EE"/>
    <w:rsid w:val="001D6158"/>
    <w:rsid w:val="001D61D3"/>
    <w:rsid w:val="001E7B36"/>
    <w:rsid w:val="001F09F0"/>
    <w:rsid w:val="001F0D15"/>
    <w:rsid w:val="0021109B"/>
    <w:rsid w:val="002129F8"/>
    <w:rsid w:val="00212E20"/>
    <w:rsid w:val="00220A80"/>
    <w:rsid w:val="00223C58"/>
    <w:rsid w:val="002303B8"/>
    <w:rsid w:val="0024013B"/>
    <w:rsid w:val="00244A27"/>
    <w:rsid w:val="002457F7"/>
    <w:rsid w:val="00267B90"/>
    <w:rsid w:val="002713D8"/>
    <w:rsid w:val="00271F01"/>
    <w:rsid w:val="00280483"/>
    <w:rsid w:val="002809FA"/>
    <w:rsid w:val="002A7A82"/>
    <w:rsid w:val="002B189B"/>
    <w:rsid w:val="002B1CED"/>
    <w:rsid w:val="002E55D7"/>
    <w:rsid w:val="002E5D2C"/>
    <w:rsid w:val="002F4B9D"/>
    <w:rsid w:val="002F6099"/>
    <w:rsid w:val="00300608"/>
    <w:rsid w:val="00301A3B"/>
    <w:rsid w:val="00307BBE"/>
    <w:rsid w:val="003201B7"/>
    <w:rsid w:val="003308C5"/>
    <w:rsid w:val="0033446F"/>
    <w:rsid w:val="00335D18"/>
    <w:rsid w:val="003419C7"/>
    <w:rsid w:val="00346848"/>
    <w:rsid w:val="00347F32"/>
    <w:rsid w:val="003522A7"/>
    <w:rsid w:val="003555ED"/>
    <w:rsid w:val="003566D6"/>
    <w:rsid w:val="003615A8"/>
    <w:rsid w:val="00363EEC"/>
    <w:rsid w:val="0036689C"/>
    <w:rsid w:val="003768C0"/>
    <w:rsid w:val="003840ED"/>
    <w:rsid w:val="003E06A7"/>
    <w:rsid w:val="003F280F"/>
    <w:rsid w:val="003F3E57"/>
    <w:rsid w:val="004038DF"/>
    <w:rsid w:val="00415ED9"/>
    <w:rsid w:val="0043070D"/>
    <w:rsid w:val="00440841"/>
    <w:rsid w:val="00443A71"/>
    <w:rsid w:val="00443BA2"/>
    <w:rsid w:val="0045234B"/>
    <w:rsid w:val="00467A7B"/>
    <w:rsid w:val="0047771B"/>
    <w:rsid w:val="0048758B"/>
    <w:rsid w:val="0049007E"/>
    <w:rsid w:val="00494436"/>
    <w:rsid w:val="00495621"/>
    <w:rsid w:val="004B1E7F"/>
    <w:rsid w:val="004B718F"/>
    <w:rsid w:val="004C2383"/>
    <w:rsid w:val="004E1215"/>
    <w:rsid w:val="004E6E6E"/>
    <w:rsid w:val="004E7E8C"/>
    <w:rsid w:val="004F5AD1"/>
    <w:rsid w:val="00520BEB"/>
    <w:rsid w:val="00530E6C"/>
    <w:rsid w:val="00532CF0"/>
    <w:rsid w:val="005331FF"/>
    <w:rsid w:val="00537419"/>
    <w:rsid w:val="00557C24"/>
    <w:rsid w:val="00575538"/>
    <w:rsid w:val="0059623F"/>
    <w:rsid w:val="005A54A5"/>
    <w:rsid w:val="005B1FCF"/>
    <w:rsid w:val="005B4787"/>
    <w:rsid w:val="005B7025"/>
    <w:rsid w:val="005B7160"/>
    <w:rsid w:val="005C096A"/>
    <w:rsid w:val="005F7346"/>
    <w:rsid w:val="00601C9F"/>
    <w:rsid w:val="00601DE4"/>
    <w:rsid w:val="0061103C"/>
    <w:rsid w:val="00633779"/>
    <w:rsid w:val="00642D96"/>
    <w:rsid w:val="006436DD"/>
    <w:rsid w:val="00643873"/>
    <w:rsid w:val="0065113C"/>
    <w:rsid w:val="006571D9"/>
    <w:rsid w:val="00664F17"/>
    <w:rsid w:val="006730C9"/>
    <w:rsid w:val="0068248A"/>
    <w:rsid w:val="00684A63"/>
    <w:rsid w:val="0069307B"/>
    <w:rsid w:val="006A6438"/>
    <w:rsid w:val="006A69FD"/>
    <w:rsid w:val="006B10AB"/>
    <w:rsid w:val="006B6658"/>
    <w:rsid w:val="006C4CA0"/>
    <w:rsid w:val="006C4FD0"/>
    <w:rsid w:val="006E3172"/>
    <w:rsid w:val="006F1DA1"/>
    <w:rsid w:val="006F6521"/>
    <w:rsid w:val="00723E8D"/>
    <w:rsid w:val="00727F04"/>
    <w:rsid w:val="00732BDA"/>
    <w:rsid w:val="007341F7"/>
    <w:rsid w:val="00767306"/>
    <w:rsid w:val="0077372D"/>
    <w:rsid w:val="007757B8"/>
    <w:rsid w:val="00780768"/>
    <w:rsid w:val="00780B3C"/>
    <w:rsid w:val="00782F37"/>
    <w:rsid w:val="007857D0"/>
    <w:rsid w:val="00786BE5"/>
    <w:rsid w:val="0079056E"/>
    <w:rsid w:val="007948AE"/>
    <w:rsid w:val="007A3D36"/>
    <w:rsid w:val="007A65BB"/>
    <w:rsid w:val="007A709C"/>
    <w:rsid w:val="007B7E2B"/>
    <w:rsid w:val="007C698F"/>
    <w:rsid w:val="007D1A52"/>
    <w:rsid w:val="007E0B28"/>
    <w:rsid w:val="007E3506"/>
    <w:rsid w:val="007E550F"/>
    <w:rsid w:val="007F4D7A"/>
    <w:rsid w:val="00811763"/>
    <w:rsid w:val="0082101E"/>
    <w:rsid w:val="00834355"/>
    <w:rsid w:val="00834960"/>
    <w:rsid w:val="00851518"/>
    <w:rsid w:val="00854701"/>
    <w:rsid w:val="00856F1D"/>
    <w:rsid w:val="008615C0"/>
    <w:rsid w:val="0086368D"/>
    <w:rsid w:val="008728A4"/>
    <w:rsid w:val="00873275"/>
    <w:rsid w:val="0087507F"/>
    <w:rsid w:val="0087662D"/>
    <w:rsid w:val="00881BDE"/>
    <w:rsid w:val="00890E11"/>
    <w:rsid w:val="00891D47"/>
    <w:rsid w:val="00894DDF"/>
    <w:rsid w:val="008A4930"/>
    <w:rsid w:val="008A6BC0"/>
    <w:rsid w:val="008B13BF"/>
    <w:rsid w:val="008C2BE2"/>
    <w:rsid w:val="008C3E4C"/>
    <w:rsid w:val="008C5B22"/>
    <w:rsid w:val="008E7D99"/>
    <w:rsid w:val="009160DC"/>
    <w:rsid w:val="009303D8"/>
    <w:rsid w:val="009308DD"/>
    <w:rsid w:val="009418D0"/>
    <w:rsid w:val="00942A04"/>
    <w:rsid w:val="00943A74"/>
    <w:rsid w:val="00956DEC"/>
    <w:rsid w:val="009836BD"/>
    <w:rsid w:val="0098479B"/>
    <w:rsid w:val="00994203"/>
    <w:rsid w:val="00994609"/>
    <w:rsid w:val="00994EEF"/>
    <w:rsid w:val="009A2673"/>
    <w:rsid w:val="009A66A4"/>
    <w:rsid w:val="009A6740"/>
    <w:rsid w:val="009D63BC"/>
    <w:rsid w:val="009E3635"/>
    <w:rsid w:val="009F1C71"/>
    <w:rsid w:val="00A06744"/>
    <w:rsid w:val="00A117BC"/>
    <w:rsid w:val="00A12FBF"/>
    <w:rsid w:val="00A21417"/>
    <w:rsid w:val="00A23F51"/>
    <w:rsid w:val="00A24309"/>
    <w:rsid w:val="00A45D70"/>
    <w:rsid w:val="00A5077D"/>
    <w:rsid w:val="00A51E19"/>
    <w:rsid w:val="00A6080F"/>
    <w:rsid w:val="00A614E8"/>
    <w:rsid w:val="00A753D9"/>
    <w:rsid w:val="00A82C16"/>
    <w:rsid w:val="00A839D5"/>
    <w:rsid w:val="00A9080F"/>
    <w:rsid w:val="00A92D40"/>
    <w:rsid w:val="00A95239"/>
    <w:rsid w:val="00A96886"/>
    <w:rsid w:val="00A972C8"/>
    <w:rsid w:val="00AB7511"/>
    <w:rsid w:val="00AC1F76"/>
    <w:rsid w:val="00AD1946"/>
    <w:rsid w:val="00AD1E64"/>
    <w:rsid w:val="00AE284C"/>
    <w:rsid w:val="00AF0D84"/>
    <w:rsid w:val="00B06B67"/>
    <w:rsid w:val="00B07FC2"/>
    <w:rsid w:val="00B13A9A"/>
    <w:rsid w:val="00B21AD6"/>
    <w:rsid w:val="00B243CC"/>
    <w:rsid w:val="00B300E6"/>
    <w:rsid w:val="00B42E50"/>
    <w:rsid w:val="00B50255"/>
    <w:rsid w:val="00B55981"/>
    <w:rsid w:val="00B75097"/>
    <w:rsid w:val="00B755B0"/>
    <w:rsid w:val="00B76DC1"/>
    <w:rsid w:val="00B81365"/>
    <w:rsid w:val="00B828C7"/>
    <w:rsid w:val="00BA7B81"/>
    <w:rsid w:val="00BB1D84"/>
    <w:rsid w:val="00BB712B"/>
    <w:rsid w:val="00BC0C23"/>
    <w:rsid w:val="00BC7019"/>
    <w:rsid w:val="00BD794E"/>
    <w:rsid w:val="00BE074D"/>
    <w:rsid w:val="00BE2A74"/>
    <w:rsid w:val="00BE2F31"/>
    <w:rsid w:val="00BF1F78"/>
    <w:rsid w:val="00BF4095"/>
    <w:rsid w:val="00C005D1"/>
    <w:rsid w:val="00C12260"/>
    <w:rsid w:val="00C1335E"/>
    <w:rsid w:val="00C2526C"/>
    <w:rsid w:val="00C258F4"/>
    <w:rsid w:val="00C33F6F"/>
    <w:rsid w:val="00C4059D"/>
    <w:rsid w:val="00C53031"/>
    <w:rsid w:val="00C55F4E"/>
    <w:rsid w:val="00C66F15"/>
    <w:rsid w:val="00C7170F"/>
    <w:rsid w:val="00C81406"/>
    <w:rsid w:val="00C81ED9"/>
    <w:rsid w:val="00C87088"/>
    <w:rsid w:val="00C90F27"/>
    <w:rsid w:val="00C931A2"/>
    <w:rsid w:val="00C93445"/>
    <w:rsid w:val="00CA4A34"/>
    <w:rsid w:val="00CB64E4"/>
    <w:rsid w:val="00CC4A5F"/>
    <w:rsid w:val="00CC4C43"/>
    <w:rsid w:val="00CC7B38"/>
    <w:rsid w:val="00CD0D3E"/>
    <w:rsid w:val="00CD2606"/>
    <w:rsid w:val="00CE5F6A"/>
    <w:rsid w:val="00CE7491"/>
    <w:rsid w:val="00CF0F76"/>
    <w:rsid w:val="00D03D0C"/>
    <w:rsid w:val="00D23C32"/>
    <w:rsid w:val="00D3522C"/>
    <w:rsid w:val="00D35788"/>
    <w:rsid w:val="00D402B6"/>
    <w:rsid w:val="00D41971"/>
    <w:rsid w:val="00D42333"/>
    <w:rsid w:val="00D51553"/>
    <w:rsid w:val="00D52FEA"/>
    <w:rsid w:val="00D574C8"/>
    <w:rsid w:val="00D733BC"/>
    <w:rsid w:val="00D74ED1"/>
    <w:rsid w:val="00D829FB"/>
    <w:rsid w:val="00D847F9"/>
    <w:rsid w:val="00D868FE"/>
    <w:rsid w:val="00D944D6"/>
    <w:rsid w:val="00DA1AD1"/>
    <w:rsid w:val="00DB0B69"/>
    <w:rsid w:val="00DD10BC"/>
    <w:rsid w:val="00DD3E8E"/>
    <w:rsid w:val="00DF5F74"/>
    <w:rsid w:val="00E0222E"/>
    <w:rsid w:val="00E10E2D"/>
    <w:rsid w:val="00E13CD3"/>
    <w:rsid w:val="00E17630"/>
    <w:rsid w:val="00E311F3"/>
    <w:rsid w:val="00E47CC5"/>
    <w:rsid w:val="00E561CE"/>
    <w:rsid w:val="00E666C8"/>
    <w:rsid w:val="00E73960"/>
    <w:rsid w:val="00E74DCE"/>
    <w:rsid w:val="00E9560A"/>
    <w:rsid w:val="00E971D6"/>
    <w:rsid w:val="00EB6A8E"/>
    <w:rsid w:val="00EC3C69"/>
    <w:rsid w:val="00EE07D2"/>
    <w:rsid w:val="00EE3E99"/>
    <w:rsid w:val="00EF41FB"/>
    <w:rsid w:val="00F14FDA"/>
    <w:rsid w:val="00F205AD"/>
    <w:rsid w:val="00F209EB"/>
    <w:rsid w:val="00F21D3A"/>
    <w:rsid w:val="00F22CFC"/>
    <w:rsid w:val="00F23D26"/>
    <w:rsid w:val="00F40D88"/>
    <w:rsid w:val="00F44511"/>
    <w:rsid w:val="00F76D24"/>
    <w:rsid w:val="00F77DBF"/>
    <w:rsid w:val="00F83845"/>
    <w:rsid w:val="00F93C4C"/>
    <w:rsid w:val="00FA679A"/>
    <w:rsid w:val="00FB0B27"/>
    <w:rsid w:val="00FB6179"/>
    <w:rsid w:val="00FE2E6E"/>
    <w:rsid w:val="00FF2846"/>
    <w:rsid w:val="00FF4C6B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E3183"/>
  <w15:docId w15:val="{02F24593-0574-4C1F-A3B3-FD265362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543A"/>
    <w:rPr>
      <w:sz w:val="24"/>
    </w:rPr>
  </w:style>
  <w:style w:type="paragraph" w:styleId="Nagwek1">
    <w:name w:val="heading 1"/>
    <w:aliases w:val="TP prawny-I Dział NUMER (Styl 1)"/>
    <w:basedOn w:val="Normalny"/>
    <w:next w:val="Normalny"/>
    <w:link w:val="Nagwek1Znak"/>
    <w:qFormat/>
    <w:rsid w:val="007857D0"/>
    <w:pPr>
      <w:keepNext/>
      <w:numPr>
        <w:numId w:val="1"/>
      </w:numPr>
      <w:overflowPunct w:val="0"/>
      <w:autoSpaceDE w:val="0"/>
      <w:autoSpaceDN w:val="0"/>
      <w:adjustRightInd w:val="0"/>
      <w:spacing w:before="120" w:line="280" w:lineRule="exact"/>
      <w:jc w:val="center"/>
      <w:textAlignment w:val="baseline"/>
      <w:outlineLvl w:val="0"/>
    </w:pPr>
    <w:rPr>
      <w:rFonts w:ascii="Arial" w:hAnsi="Arial" w:cs="Arial"/>
      <w:b/>
      <w:bCs/>
      <w:kern w:val="28"/>
      <w:sz w:val="20"/>
    </w:rPr>
  </w:style>
  <w:style w:type="paragraph" w:styleId="Nagwek2">
    <w:name w:val="heading 2"/>
    <w:aliases w:val="TP prawny-I Rozdział NUMER (Styl 1)"/>
    <w:basedOn w:val="Normalny"/>
    <w:next w:val="Normalny"/>
    <w:link w:val="Nagwek2Znak"/>
    <w:qFormat/>
    <w:rsid w:val="007857D0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120" w:line="280" w:lineRule="exact"/>
      <w:jc w:val="center"/>
      <w:textAlignment w:val="baseline"/>
      <w:outlineLvl w:val="1"/>
    </w:pPr>
    <w:rPr>
      <w:rFonts w:ascii="Arial" w:hAnsi="Arial" w:cs="Arial"/>
      <w:b/>
      <w:bCs/>
      <w:sz w:val="20"/>
    </w:rPr>
  </w:style>
  <w:style w:type="paragraph" w:styleId="Nagwek3">
    <w:name w:val="heading 3"/>
    <w:aliases w:val="TP prawny-I Paragraf NUMER (Styl 1)"/>
    <w:basedOn w:val="Normalny"/>
    <w:next w:val="Normalny"/>
    <w:link w:val="Nagwek3Znak"/>
    <w:qFormat/>
    <w:rsid w:val="007857D0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120" w:after="120" w:line="280" w:lineRule="exact"/>
      <w:jc w:val="center"/>
      <w:textAlignment w:val="baseline"/>
      <w:outlineLvl w:val="2"/>
    </w:pPr>
    <w:rPr>
      <w:rFonts w:ascii="Arial" w:hAnsi="Arial" w:cs="Arial"/>
      <w:b/>
      <w:bCs/>
      <w:sz w:val="20"/>
      <w:lang w:val="en-US"/>
    </w:rPr>
  </w:style>
  <w:style w:type="paragraph" w:styleId="Nagwek4">
    <w:name w:val="heading 4"/>
    <w:aliases w:val="Styl 3 TP prawny-I ustęp (wyliczenia I poziom) Znak,Styl 3 TP prawny-I ustęp (wyliczenia I poziom)"/>
    <w:basedOn w:val="Normalny"/>
    <w:link w:val="Nagwek4Znak"/>
    <w:qFormat/>
    <w:rsid w:val="007857D0"/>
    <w:pPr>
      <w:keepNext/>
      <w:overflowPunct w:val="0"/>
      <w:autoSpaceDE w:val="0"/>
      <w:autoSpaceDN w:val="0"/>
      <w:adjustRightInd w:val="0"/>
      <w:spacing w:after="120" w:line="280" w:lineRule="exact"/>
      <w:textAlignment w:val="baseline"/>
      <w:outlineLvl w:val="3"/>
    </w:pPr>
    <w:rPr>
      <w:rFonts w:ascii="Arial" w:hAnsi="Arial" w:cs="Arial"/>
      <w:sz w:val="20"/>
    </w:rPr>
  </w:style>
  <w:style w:type="paragraph" w:styleId="Nagwek5">
    <w:name w:val="heading 5"/>
    <w:aliases w:val="Styl 4 TP prawny-I punkty (wyliczenia II poziom)"/>
    <w:basedOn w:val="Normalny"/>
    <w:link w:val="Nagwek5Znak"/>
    <w:qFormat/>
    <w:rsid w:val="007857D0"/>
    <w:pPr>
      <w:overflowPunct w:val="0"/>
      <w:autoSpaceDE w:val="0"/>
      <w:autoSpaceDN w:val="0"/>
      <w:adjustRightInd w:val="0"/>
      <w:spacing w:after="120" w:line="280" w:lineRule="exact"/>
      <w:textAlignment w:val="baseline"/>
      <w:outlineLvl w:val="4"/>
    </w:pPr>
    <w:rPr>
      <w:rFonts w:ascii="Arial" w:hAnsi="Arial" w:cs="Arial"/>
      <w:sz w:val="20"/>
    </w:rPr>
  </w:style>
  <w:style w:type="paragraph" w:styleId="Nagwek6">
    <w:name w:val="heading 6"/>
    <w:aliases w:val="Styl 5 TP prawny-I litery (wyliczenia III poziom)"/>
    <w:basedOn w:val="Normalny"/>
    <w:link w:val="Nagwek6Znak"/>
    <w:qFormat/>
    <w:rsid w:val="007857D0"/>
    <w:pPr>
      <w:numPr>
        <w:ilvl w:val="5"/>
        <w:numId w:val="1"/>
      </w:numPr>
      <w:overflowPunct w:val="0"/>
      <w:autoSpaceDE w:val="0"/>
      <w:autoSpaceDN w:val="0"/>
      <w:adjustRightInd w:val="0"/>
      <w:spacing w:after="120" w:line="280" w:lineRule="exact"/>
      <w:textAlignment w:val="baseline"/>
      <w:outlineLvl w:val="5"/>
    </w:pPr>
    <w:rPr>
      <w:rFonts w:ascii="Arial" w:hAnsi="Arial" w:cs="Arial"/>
      <w:sz w:val="20"/>
    </w:rPr>
  </w:style>
  <w:style w:type="paragraph" w:styleId="Nagwek7">
    <w:name w:val="heading 7"/>
    <w:basedOn w:val="Normalny"/>
    <w:next w:val="Normalny"/>
    <w:link w:val="Nagwek7Znak"/>
    <w:qFormat/>
    <w:rsid w:val="007857D0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81" w:lineRule="auto"/>
      <w:textAlignment w:val="baseline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Normalny"/>
    <w:next w:val="Normalny"/>
    <w:link w:val="Nagwek8Znak"/>
    <w:qFormat/>
    <w:rsid w:val="007857D0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81" w:lineRule="auto"/>
      <w:textAlignment w:val="baseline"/>
      <w:outlineLvl w:val="7"/>
    </w:pPr>
    <w:rPr>
      <w:rFonts w:ascii="Arial" w:hAnsi="Arial" w:cs="Arial"/>
      <w:i/>
      <w:iCs/>
      <w:sz w:val="20"/>
    </w:rPr>
  </w:style>
  <w:style w:type="paragraph" w:styleId="Nagwek9">
    <w:name w:val="heading 9"/>
    <w:basedOn w:val="Normalny"/>
    <w:next w:val="Normalny"/>
    <w:link w:val="Nagwek9Znak"/>
    <w:qFormat/>
    <w:rsid w:val="007857D0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81" w:lineRule="auto"/>
      <w:textAlignment w:val="baseline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12260"/>
    <w:pPr>
      <w:ind w:left="360"/>
    </w:pPr>
  </w:style>
  <w:style w:type="paragraph" w:styleId="Tekstpodstawowywcity3">
    <w:name w:val="Body Text Indent 3"/>
    <w:basedOn w:val="Normalny"/>
    <w:rsid w:val="00C12260"/>
    <w:pPr>
      <w:ind w:left="993" w:hanging="993"/>
      <w:jc w:val="both"/>
    </w:pPr>
  </w:style>
  <w:style w:type="paragraph" w:styleId="Nagwek">
    <w:name w:val="header"/>
    <w:basedOn w:val="Normalny"/>
    <w:rsid w:val="00C12260"/>
    <w:pPr>
      <w:tabs>
        <w:tab w:val="center" w:pos="4536"/>
        <w:tab w:val="right" w:pos="9072"/>
      </w:tabs>
    </w:pPr>
    <w:rPr>
      <w:sz w:val="20"/>
    </w:rPr>
  </w:style>
  <w:style w:type="table" w:styleId="Tabela-Siatka">
    <w:name w:val="Table Grid"/>
    <w:basedOn w:val="Standardowy"/>
    <w:rsid w:val="00F22C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AB7511"/>
    <w:pPr>
      <w:ind w:left="720"/>
      <w:contextualSpacing/>
    </w:pPr>
  </w:style>
  <w:style w:type="character" w:customStyle="1" w:styleId="Nagwek1Znak">
    <w:name w:val="Nagłówek 1 Znak"/>
    <w:aliases w:val="TP prawny-I Dział NUMER (Styl 1) Znak"/>
    <w:basedOn w:val="Domylnaczcionkaakapitu"/>
    <w:link w:val="Nagwek1"/>
    <w:rsid w:val="007857D0"/>
    <w:rPr>
      <w:rFonts w:ascii="Arial" w:hAnsi="Arial" w:cs="Arial"/>
      <w:b/>
      <w:bCs/>
      <w:kern w:val="28"/>
    </w:rPr>
  </w:style>
  <w:style w:type="character" w:customStyle="1" w:styleId="Nagwek2Znak">
    <w:name w:val="Nagłówek 2 Znak"/>
    <w:aliases w:val="TP prawny-I Rozdział NUMER (Styl 1) Znak"/>
    <w:basedOn w:val="Domylnaczcionkaakapitu"/>
    <w:link w:val="Nagwek2"/>
    <w:rsid w:val="007857D0"/>
    <w:rPr>
      <w:rFonts w:ascii="Arial" w:hAnsi="Arial" w:cs="Arial"/>
      <w:b/>
      <w:bCs/>
    </w:rPr>
  </w:style>
  <w:style w:type="character" w:customStyle="1" w:styleId="Nagwek3Znak">
    <w:name w:val="Nagłówek 3 Znak"/>
    <w:aliases w:val="TP prawny-I Paragraf NUMER (Styl 1) Znak"/>
    <w:basedOn w:val="Domylnaczcionkaakapitu"/>
    <w:link w:val="Nagwek3"/>
    <w:rsid w:val="007857D0"/>
    <w:rPr>
      <w:rFonts w:ascii="Arial" w:hAnsi="Arial" w:cs="Arial"/>
      <w:b/>
      <w:bCs/>
      <w:lang w:val="en-US"/>
    </w:rPr>
  </w:style>
  <w:style w:type="character" w:customStyle="1" w:styleId="Nagwek4Znak">
    <w:name w:val="Nagłówek 4 Znak"/>
    <w:aliases w:val="Styl 3 TP prawny-I ustęp (wyliczenia I poziom) Znak Znak,Styl 3 TP prawny-I ustęp (wyliczenia I poziom) Znak1"/>
    <w:basedOn w:val="Domylnaczcionkaakapitu"/>
    <w:link w:val="Nagwek4"/>
    <w:rsid w:val="007857D0"/>
    <w:rPr>
      <w:rFonts w:ascii="Arial" w:hAnsi="Arial" w:cs="Arial"/>
    </w:rPr>
  </w:style>
  <w:style w:type="character" w:customStyle="1" w:styleId="Nagwek5Znak">
    <w:name w:val="Nagłówek 5 Znak"/>
    <w:aliases w:val="Styl 4 TP prawny-I punkty (wyliczenia II poziom) Znak"/>
    <w:basedOn w:val="Domylnaczcionkaakapitu"/>
    <w:link w:val="Nagwek5"/>
    <w:rsid w:val="007857D0"/>
    <w:rPr>
      <w:rFonts w:ascii="Arial" w:hAnsi="Arial" w:cs="Arial"/>
    </w:rPr>
  </w:style>
  <w:style w:type="character" w:customStyle="1" w:styleId="Nagwek6Znak">
    <w:name w:val="Nagłówek 6 Znak"/>
    <w:aliases w:val="Styl 5 TP prawny-I litery (wyliczenia III poziom) Znak"/>
    <w:basedOn w:val="Domylnaczcionkaakapitu"/>
    <w:link w:val="Nagwek6"/>
    <w:rsid w:val="007857D0"/>
    <w:rPr>
      <w:rFonts w:ascii="Arial" w:hAnsi="Arial" w:cs="Arial"/>
    </w:rPr>
  </w:style>
  <w:style w:type="character" w:customStyle="1" w:styleId="Nagwek7Znak">
    <w:name w:val="Nagłówek 7 Znak"/>
    <w:basedOn w:val="Domylnaczcionkaakapitu"/>
    <w:link w:val="Nagwek7"/>
    <w:rsid w:val="007857D0"/>
    <w:rPr>
      <w:rFonts w:ascii="Arial" w:hAnsi="Arial" w:cs="Arial"/>
    </w:rPr>
  </w:style>
  <w:style w:type="character" w:customStyle="1" w:styleId="Nagwek8Znak">
    <w:name w:val="Nagłówek 8 Znak"/>
    <w:basedOn w:val="Domylnaczcionkaakapitu"/>
    <w:link w:val="Nagwek8"/>
    <w:rsid w:val="007857D0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rsid w:val="007857D0"/>
    <w:rPr>
      <w:rFonts w:ascii="Arial" w:hAnsi="Arial" w:cs="Arial"/>
      <w:i/>
      <w:iCs/>
      <w:sz w:val="18"/>
      <w:szCs w:val="18"/>
    </w:rPr>
  </w:style>
  <w:style w:type="paragraph" w:customStyle="1" w:styleId="ZnakZnakZnakZnak">
    <w:name w:val="Znak Znak Znak Znak"/>
    <w:basedOn w:val="Normalny"/>
    <w:semiHidden/>
    <w:rsid w:val="007857D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szCs w:val="24"/>
      <w:lang w:val="en-US" w:eastAsia="zh-CN"/>
    </w:rPr>
  </w:style>
  <w:style w:type="paragraph" w:styleId="Tekstpodstawowy3">
    <w:name w:val="Body Text 3"/>
    <w:basedOn w:val="Normalny"/>
    <w:link w:val="Tekstpodstawowy3Znak"/>
    <w:rsid w:val="007857D0"/>
    <w:pPr>
      <w:overflowPunct w:val="0"/>
      <w:autoSpaceDE w:val="0"/>
      <w:autoSpaceDN w:val="0"/>
      <w:adjustRightInd w:val="0"/>
      <w:spacing w:after="120" w:line="281" w:lineRule="auto"/>
      <w:textAlignment w:val="baseline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857D0"/>
    <w:rPr>
      <w:rFonts w:ascii="Arial" w:hAnsi="Arial"/>
      <w:sz w:val="16"/>
      <w:szCs w:val="16"/>
    </w:rPr>
  </w:style>
  <w:style w:type="paragraph" w:styleId="Tekstpodstawowy">
    <w:name w:val="Body Text"/>
    <w:basedOn w:val="Normalny"/>
    <w:link w:val="TekstpodstawowyZnak"/>
    <w:rsid w:val="007857D0"/>
    <w:pPr>
      <w:overflowPunct w:val="0"/>
      <w:autoSpaceDE w:val="0"/>
      <w:autoSpaceDN w:val="0"/>
      <w:adjustRightInd w:val="0"/>
      <w:spacing w:after="120" w:line="281" w:lineRule="auto"/>
      <w:textAlignment w:val="baseline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857D0"/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7857D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7857D0"/>
    <w:rPr>
      <w:rFonts w:ascii="Arial" w:hAnsi="Arial" w:cs="Arial"/>
    </w:rPr>
  </w:style>
  <w:style w:type="paragraph" w:customStyle="1" w:styleId="TPtabelastyl3">
    <w:name w:val="TP tabela styl 3"/>
    <w:basedOn w:val="Normalny"/>
    <w:rsid w:val="007857D0"/>
    <w:pPr>
      <w:overflowPunct w:val="0"/>
      <w:autoSpaceDE w:val="0"/>
      <w:autoSpaceDN w:val="0"/>
      <w:adjustRightInd w:val="0"/>
      <w:spacing w:line="281" w:lineRule="auto"/>
      <w:textAlignment w:val="baseline"/>
    </w:pPr>
    <w:rPr>
      <w:rFonts w:ascii="Arial" w:hAnsi="Arial" w:cs="Arial"/>
      <w:sz w:val="14"/>
      <w:szCs w:val="1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2A7A82"/>
    <w:rPr>
      <w:sz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2A7A82"/>
  </w:style>
  <w:style w:type="paragraph" w:styleId="Tekstdymka">
    <w:name w:val="Balloon Text"/>
    <w:basedOn w:val="Normalny"/>
    <w:link w:val="TekstdymkaZnak"/>
    <w:semiHidden/>
    <w:unhideWhenUsed/>
    <w:rsid w:val="00F40D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40D8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D4197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1971"/>
    <w:rPr>
      <w:color w:val="605E5C"/>
      <w:shd w:val="clear" w:color="auto" w:fill="E1DFDD"/>
    </w:rPr>
  </w:style>
  <w:style w:type="character" w:customStyle="1" w:styleId="text-justify">
    <w:name w:val="text-justify"/>
    <w:basedOn w:val="Domylnaczcionkaakapitu"/>
    <w:rsid w:val="00D829FB"/>
  </w:style>
  <w:style w:type="paragraph" w:customStyle="1" w:styleId="text-justify1">
    <w:name w:val="text-justify1"/>
    <w:basedOn w:val="Normalny"/>
    <w:rsid w:val="00D829FB"/>
    <w:pPr>
      <w:spacing w:before="100" w:beforeAutospacing="1" w:after="100" w:afterAutospacing="1"/>
    </w:pPr>
    <w:rPr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0222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077D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6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F1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F1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56F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56F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upwarszawa.praca.gov.pl/sygnalisci" TargetMode="External"/><Relationship Id="rId13" Type="http://schemas.openxmlformats.org/officeDocument/2006/relationships/hyperlink" Target="https://wupwarszawa.praca.gov.pl/sygnalisci" TargetMode="Externa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rmatyka@wup.mazowsz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up.warszawa.ibip.pl/public/?id=217496" TargetMode="External"/><Relationship Id="rId14" Type="http://schemas.openxmlformats.org/officeDocument/2006/relationships/hyperlink" Target="https://wup.warszawa.ibip.pl/public/?id=21749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BA3E0-ABD2-44D1-BE0E-5754A2C4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4128</Words>
  <Characters>27417</Characters>
  <Application>Microsoft Office Word</Application>
  <DocSecurity>0</DocSecurity>
  <Lines>228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WUP Warszawa</Company>
  <LinksUpToDate>false</LinksUpToDate>
  <CharactersWithSpaces>31483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Maciej Cieśla</cp:lastModifiedBy>
  <cp:revision>4</cp:revision>
  <cp:lastPrinted>2023-06-15T09:41:00Z</cp:lastPrinted>
  <dcterms:created xsi:type="dcterms:W3CDTF">2025-06-26T12:49:00Z</dcterms:created>
  <dcterms:modified xsi:type="dcterms:W3CDTF">2025-07-03T10:42:00Z</dcterms:modified>
</cp:coreProperties>
</file>